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8B2" w:rsidRPr="006F7C57" w:rsidRDefault="002E08B2" w:rsidP="00F300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outlineLvl w:val="0"/>
        <w:rPr>
          <w:rFonts w:ascii="Arial" w:hAnsi="Arial"/>
          <w:b/>
          <w:sz w:val="22"/>
          <w:szCs w:val="22"/>
        </w:rPr>
      </w:pPr>
      <w:r w:rsidRPr="006F7C57">
        <w:rPr>
          <w:rFonts w:ascii="Arial" w:hAnsi="Arial"/>
          <w:b/>
          <w:bCs/>
          <w:sz w:val="22"/>
          <w:szCs w:val="22"/>
        </w:rPr>
        <w:t>ATTACHMENT 71111.21</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outlineLvl w:val="0"/>
        <w:rPr>
          <w:rFonts w:ascii="Arial" w:hAnsi="Arial"/>
          <w:sz w:val="22"/>
          <w:szCs w:val="22"/>
        </w:rPr>
      </w:pPr>
      <w:r w:rsidRPr="006F7C57">
        <w:rPr>
          <w:rFonts w:ascii="Arial" w:hAnsi="Arial"/>
          <w:sz w:val="22"/>
          <w:szCs w:val="22"/>
        </w:rPr>
        <w:t>INSPECTABLE AREA:</w:t>
      </w:r>
      <w:r w:rsidRPr="006F7C57">
        <w:rPr>
          <w:rFonts w:ascii="Arial" w:hAnsi="Arial"/>
          <w:sz w:val="22"/>
          <w:szCs w:val="22"/>
        </w:rPr>
        <w:tab/>
        <w:t xml:space="preserve">Component Design Bases Inspection </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sz w:val="22"/>
          <w:szCs w:val="22"/>
        </w:rPr>
      </w:pPr>
      <w:r w:rsidRPr="006F7C57">
        <w:rPr>
          <w:rFonts w:ascii="Arial" w:hAnsi="Arial"/>
          <w:sz w:val="22"/>
          <w:szCs w:val="22"/>
        </w:rPr>
        <w:t>INSPECTION BASES:</w:t>
      </w:r>
      <w:r w:rsidRPr="006F7C57">
        <w:rPr>
          <w:rFonts w:ascii="Arial" w:hAnsi="Arial"/>
          <w:sz w:val="22"/>
          <w:szCs w:val="22"/>
        </w:rPr>
        <w:tab/>
      </w:r>
      <w:r w:rsidR="00887321" w:rsidRPr="006F7C57">
        <w:rPr>
          <w:rFonts w:ascii="Arial" w:hAnsi="Arial"/>
          <w:sz w:val="22"/>
          <w:szCs w:val="22"/>
        </w:rPr>
        <w:t>This i</w:t>
      </w:r>
      <w:r w:rsidRPr="006F7C57">
        <w:rPr>
          <w:rFonts w:ascii="Arial" w:hAnsi="Arial"/>
          <w:sz w:val="22"/>
          <w:szCs w:val="22"/>
        </w:rPr>
        <w:t xml:space="preserve">nspection of component design bases verifies </w:t>
      </w:r>
      <w:r w:rsidR="00887321" w:rsidRPr="006F7C57">
        <w:rPr>
          <w:rFonts w:ascii="Arial" w:hAnsi="Arial"/>
          <w:sz w:val="22"/>
          <w:szCs w:val="22"/>
        </w:rPr>
        <w:t xml:space="preserve">that plant components are maintained within their </w:t>
      </w:r>
      <w:r w:rsidRPr="006F7C57">
        <w:rPr>
          <w:rFonts w:ascii="Arial" w:hAnsi="Arial"/>
          <w:sz w:val="22"/>
          <w:szCs w:val="22"/>
        </w:rPr>
        <w:t xml:space="preserve">design </w:t>
      </w:r>
      <w:r w:rsidR="00887321" w:rsidRPr="006F7C57">
        <w:rPr>
          <w:rFonts w:ascii="Arial" w:hAnsi="Arial"/>
          <w:sz w:val="22"/>
          <w:szCs w:val="22"/>
        </w:rPr>
        <w:t xml:space="preserve">basis.  Additionally, this </w:t>
      </w:r>
      <w:r w:rsidR="007470F8" w:rsidRPr="006F7C57">
        <w:rPr>
          <w:rFonts w:ascii="Arial" w:hAnsi="Arial"/>
          <w:sz w:val="22"/>
          <w:szCs w:val="22"/>
        </w:rPr>
        <w:t>inspection provides</w:t>
      </w:r>
      <w:r w:rsidRPr="006F7C57">
        <w:rPr>
          <w:rFonts w:ascii="Arial" w:hAnsi="Arial"/>
          <w:sz w:val="22"/>
          <w:szCs w:val="22"/>
        </w:rPr>
        <w:t xml:space="preserve"> monitoring of the capability of the selected components and operator actions to perform their design bases functions.  As plants age, </w:t>
      </w:r>
      <w:r w:rsidR="00887321" w:rsidRPr="006F7C57">
        <w:rPr>
          <w:rFonts w:ascii="Arial" w:hAnsi="Arial"/>
          <w:sz w:val="22"/>
          <w:szCs w:val="22"/>
        </w:rPr>
        <w:t xml:space="preserve">modifications may alter or disable important design features making the design bases </w:t>
      </w:r>
      <w:r w:rsidRPr="006F7C57">
        <w:rPr>
          <w:rFonts w:ascii="Arial" w:hAnsi="Arial"/>
          <w:sz w:val="22"/>
          <w:szCs w:val="22"/>
        </w:rPr>
        <w:t xml:space="preserve">difficult to determine </w:t>
      </w:r>
      <w:r w:rsidR="00887321" w:rsidRPr="006F7C57">
        <w:rPr>
          <w:rFonts w:ascii="Arial" w:hAnsi="Arial"/>
          <w:sz w:val="22"/>
          <w:szCs w:val="22"/>
        </w:rPr>
        <w:t xml:space="preserve">or obsolete.  </w:t>
      </w:r>
      <w:r w:rsidRPr="006F7C57">
        <w:rPr>
          <w:rFonts w:ascii="Arial" w:hAnsi="Arial"/>
          <w:sz w:val="22"/>
          <w:szCs w:val="22"/>
        </w:rPr>
        <w:t>The plant risk assessment model assumes the capability of safety systems and components to perform their intended safety function successfully.  This inspectable area verifies aspects of the Initiating Events, Mitigating Systems and Barrier Integrity cornerstones for which there are no indicators to measure performance.</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C32595"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strike/>
          <w:sz w:val="22"/>
          <w:szCs w:val="22"/>
        </w:rPr>
      </w:pPr>
      <w:r w:rsidRPr="006F7C57">
        <w:rPr>
          <w:rFonts w:ascii="Arial" w:hAnsi="Arial"/>
          <w:sz w:val="22"/>
          <w:szCs w:val="22"/>
        </w:rPr>
        <w:t>LEVEL OF EFFORT:</w:t>
      </w:r>
      <w:r w:rsidRPr="006F7C57">
        <w:rPr>
          <w:rFonts w:ascii="Arial" w:hAnsi="Arial"/>
          <w:sz w:val="22"/>
          <w:szCs w:val="22"/>
        </w:rPr>
        <w:tab/>
      </w:r>
      <w:r w:rsidR="00C32595">
        <w:rPr>
          <w:rFonts w:ascii="Arial" w:hAnsi="Arial"/>
          <w:sz w:val="22"/>
          <w:szCs w:val="22"/>
        </w:rPr>
        <w:tab/>
      </w:r>
      <w:r w:rsidRPr="006F7C57">
        <w:rPr>
          <w:rFonts w:ascii="Arial" w:hAnsi="Arial"/>
          <w:sz w:val="22"/>
          <w:szCs w:val="22"/>
        </w:rPr>
        <w:t xml:space="preserve">Review </w:t>
      </w:r>
      <w:r w:rsidR="00097CCE" w:rsidRPr="006F7C57">
        <w:rPr>
          <w:rFonts w:ascii="Arial" w:hAnsi="Arial"/>
          <w:sz w:val="22"/>
          <w:szCs w:val="22"/>
        </w:rPr>
        <w:t>1</w:t>
      </w:r>
      <w:r w:rsidR="00DD2027" w:rsidRPr="006F7C57">
        <w:rPr>
          <w:rFonts w:ascii="Arial" w:hAnsi="Arial"/>
          <w:sz w:val="22"/>
          <w:szCs w:val="22"/>
        </w:rPr>
        <w:t>5</w:t>
      </w:r>
      <w:r w:rsidR="00097CCE" w:rsidRPr="006F7C57">
        <w:rPr>
          <w:rFonts w:ascii="Arial" w:hAnsi="Arial"/>
          <w:sz w:val="22"/>
          <w:szCs w:val="22"/>
        </w:rPr>
        <w:t>-2</w:t>
      </w:r>
      <w:r w:rsidR="00DD2027" w:rsidRPr="006F7C57">
        <w:rPr>
          <w:rFonts w:ascii="Arial" w:hAnsi="Arial"/>
          <w:sz w:val="22"/>
          <w:szCs w:val="22"/>
        </w:rPr>
        <w:t xml:space="preserve">5 risk significant </w:t>
      </w:r>
      <w:r w:rsidR="002D0A0F" w:rsidRPr="006F7C57">
        <w:rPr>
          <w:rFonts w:ascii="Arial" w:hAnsi="Arial"/>
          <w:sz w:val="22"/>
          <w:szCs w:val="22"/>
        </w:rPr>
        <w:t>samples in the following categories: components and operating experience.</w:t>
      </w:r>
    </w:p>
    <w:p w:rsidR="002E08B2" w:rsidRPr="00C32595"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4" w:hanging="2044"/>
        <w:jc w:val="both"/>
        <w:rPr>
          <w:rFonts w:ascii="Arial" w:hAnsi="Arial"/>
          <w:sz w:val="22"/>
          <w:szCs w:val="22"/>
        </w:rPr>
      </w:pPr>
      <w:r w:rsidRPr="006F7C57">
        <w:rPr>
          <w:rFonts w:ascii="Arial" w:hAnsi="Arial"/>
          <w:sz w:val="22"/>
          <w:szCs w:val="22"/>
        </w:rPr>
        <w:t>71111.21-01</w:t>
      </w:r>
      <w:r w:rsidRPr="006F7C57">
        <w:rPr>
          <w:rFonts w:ascii="Arial" w:hAnsi="Arial"/>
          <w:sz w:val="22"/>
          <w:szCs w:val="22"/>
        </w:rPr>
        <w:tab/>
      </w:r>
      <w:r w:rsidRPr="006F7C57">
        <w:rPr>
          <w:rFonts w:ascii="Arial" w:hAnsi="Arial"/>
          <w:sz w:val="22"/>
          <w:szCs w:val="22"/>
        </w:rPr>
        <w:tab/>
        <w:t>INSPECTION OBJECTIVE</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F82F60" w:rsidRPr="006F7C57" w:rsidRDefault="00F82F60" w:rsidP="00C32595">
      <w:pPr>
        <w:jc w:val="both"/>
        <w:rPr>
          <w:rFonts w:ascii="Arial" w:hAnsi="Arial"/>
          <w:sz w:val="22"/>
          <w:szCs w:val="22"/>
        </w:rPr>
      </w:pPr>
      <w:r w:rsidRPr="006F7C57">
        <w:rPr>
          <w:rFonts w:ascii="Arial" w:hAnsi="Arial"/>
          <w:sz w:val="22"/>
          <w:szCs w:val="22"/>
        </w:rPr>
        <w:t xml:space="preserve">To gain reasonable assurance that risk significant structures, systems, and components (SSCs) can adequately perform </w:t>
      </w:r>
      <w:r w:rsidR="003E6D5E" w:rsidRPr="006F7C57">
        <w:rPr>
          <w:rFonts w:ascii="Arial" w:hAnsi="Arial"/>
          <w:sz w:val="22"/>
          <w:szCs w:val="22"/>
        </w:rPr>
        <w:t xml:space="preserve">their </w:t>
      </w:r>
      <w:r w:rsidRPr="006F7C57">
        <w:rPr>
          <w:rFonts w:ascii="Arial" w:hAnsi="Arial"/>
          <w:sz w:val="22"/>
          <w:szCs w:val="22"/>
        </w:rPr>
        <w:t xml:space="preserve">design basis function.  </w:t>
      </w:r>
      <w:r w:rsidR="003E6D5E" w:rsidRPr="006F7C57">
        <w:rPr>
          <w:rFonts w:ascii="Arial" w:hAnsi="Arial"/>
          <w:sz w:val="22"/>
          <w:szCs w:val="22"/>
        </w:rPr>
        <w:t xml:space="preserve">This includes </w:t>
      </w:r>
      <w:r w:rsidR="00A1614B" w:rsidRPr="006F7C57">
        <w:rPr>
          <w:rFonts w:ascii="Arial" w:hAnsi="Arial"/>
          <w:sz w:val="22"/>
          <w:szCs w:val="22"/>
        </w:rPr>
        <w:t xml:space="preserve">reasonable assurance that the risk significant component can fulfill </w:t>
      </w:r>
      <w:r w:rsidR="003E6D5E" w:rsidRPr="006F7C57">
        <w:rPr>
          <w:rFonts w:ascii="Arial" w:hAnsi="Arial"/>
          <w:sz w:val="22"/>
          <w:szCs w:val="22"/>
        </w:rPr>
        <w:t xml:space="preserve">their </w:t>
      </w:r>
      <w:r w:rsidR="00A1614B" w:rsidRPr="006F7C57">
        <w:rPr>
          <w:rFonts w:ascii="Arial" w:hAnsi="Arial"/>
          <w:sz w:val="22"/>
          <w:szCs w:val="22"/>
        </w:rPr>
        <w:t xml:space="preserve">design basis function </w:t>
      </w:r>
      <w:r w:rsidR="003E6D5E" w:rsidRPr="006F7C57">
        <w:rPr>
          <w:rFonts w:ascii="Arial" w:hAnsi="Arial"/>
          <w:sz w:val="22"/>
          <w:szCs w:val="22"/>
        </w:rPr>
        <w:t xml:space="preserve">during or after </w:t>
      </w:r>
      <w:r w:rsidR="00A1614B" w:rsidRPr="006F7C57">
        <w:rPr>
          <w:rFonts w:ascii="Arial" w:hAnsi="Arial"/>
          <w:sz w:val="22"/>
          <w:szCs w:val="22"/>
        </w:rPr>
        <w:t>licens</w:t>
      </w:r>
      <w:r w:rsidR="00AB7453" w:rsidRPr="006F7C57">
        <w:rPr>
          <w:rFonts w:ascii="Arial" w:hAnsi="Arial"/>
          <w:sz w:val="22"/>
          <w:szCs w:val="22"/>
        </w:rPr>
        <w:t xml:space="preserve">ee’s activities (e.g., maintenance, surveillance) which can affect component’s availability, reliability and capability.  </w:t>
      </w:r>
      <w:r w:rsidRPr="006F7C57">
        <w:rPr>
          <w:rFonts w:ascii="Arial" w:hAnsi="Arial"/>
          <w:sz w:val="22"/>
          <w:szCs w:val="22"/>
        </w:rPr>
        <w:t xml:space="preserve">Additionally, </w:t>
      </w:r>
      <w:r w:rsidR="003E6D5E" w:rsidRPr="006F7C57">
        <w:rPr>
          <w:rFonts w:ascii="Arial" w:hAnsi="Arial"/>
          <w:sz w:val="22"/>
          <w:szCs w:val="22"/>
        </w:rPr>
        <w:t xml:space="preserve">this includes that reasonable assurance that risk significant issues resulting from </w:t>
      </w:r>
      <w:r w:rsidRPr="006F7C57">
        <w:rPr>
          <w:rFonts w:ascii="Arial" w:hAnsi="Arial"/>
          <w:sz w:val="22"/>
          <w:szCs w:val="22"/>
        </w:rPr>
        <w:t>the generic communications have been adequately addressed.</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sz w:val="22"/>
          <w:szCs w:val="22"/>
        </w:rPr>
      </w:pPr>
      <w:r w:rsidRPr="006F7C57">
        <w:rPr>
          <w:rFonts w:ascii="Arial" w:hAnsi="Arial"/>
          <w:sz w:val="22"/>
          <w:szCs w:val="22"/>
        </w:rPr>
        <w:t>71111.21-02</w:t>
      </w:r>
      <w:r w:rsidRPr="006F7C57">
        <w:rPr>
          <w:rFonts w:ascii="Arial" w:hAnsi="Arial"/>
          <w:sz w:val="22"/>
          <w:szCs w:val="22"/>
        </w:rPr>
        <w:tab/>
      </w:r>
      <w:r w:rsidRPr="006F7C57">
        <w:rPr>
          <w:rFonts w:ascii="Arial" w:hAnsi="Arial"/>
          <w:sz w:val="22"/>
          <w:szCs w:val="22"/>
        </w:rPr>
        <w:tab/>
        <w:t>INSPECTION REQUIREMENTS AND GUIDANCE</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D0A0F" w:rsidRPr="006F7C57" w:rsidRDefault="002D0A0F" w:rsidP="00C32595">
      <w:pPr>
        <w:widowControl/>
        <w:tabs>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roofErr w:type="gramStart"/>
      <w:r w:rsidRPr="006F7C57">
        <w:rPr>
          <w:rFonts w:ascii="Arial" w:hAnsi="Arial"/>
          <w:sz w:val="22"/>
          <w:szCs w:val="22"/>
        </w:rPr>
        <w:t xml:space="preserve">02.01  </w:t>
      </w:r>
      <w:r w:rsidR="002E08B2" w:rsidRPr="006F7C57">
        <w:rPr>
          <w:rFonts w:ascii="Arial" w:hAnsi="Arial"/>
          <w:sz w:val="22"/>
          <w:szCs w:val="22"/>
          <w:u w:val="single"/>
        </w:rPr>
        <w:t>Sample</w:t>
      </w:r>
      <w:proofErr w:type="gramEnd"/>
      <w:r w:rsidR="002E08B2" w:rsidRPr="006F7C57">
        <w:rPr>
          <w:rFonts w:ascii="Arial" w:hAnsi="Arial"/>
          <w:sz w:val="22"/>
          <w:szCs w:val="22"/>
          <w:u w:val="single"/>
        </w:rPr>
        <w:t xml:space="preserve"> Selection</w:t>
      </w:r>
      <w:r w:rsidR="002E08B2" w:rsidRPr="006F7C57">
        <w:rPr>
          <w:rFonts w:ascii="Arial" w:hAnsi="Arial"/>
          <w:sz w:val="22"/>
          <w:szCs w:val="22"/>
        </w:rPr>
        <w:t xml:space="preserve">.  </w:t>
      </w:r>
      <w:r w:rsidR="00C80075" w:rsidRPr="006F7C57">
        <w:rPr>
          <w:rFonts w:ascii="Arial" w:hAnsi="Arial"/>
          <w:sz w:val="22"/>
          <w:szCs w:val="22"/>
        </w:rPr>
        <w:t xml:space="preserve">Using the guidance provided </w:t>
      </w:r>
      <w:r w:rsidR="00EE647D" w:rsidRPr="006F7C57">
        <w:rPr>
          <w:rFonts w:ascii="Arial" w:hAnsi="Arial"/>
          <w:sz w:val="22"/>
          <w:szCs w:val="22"/>
        </w:rPr>
        <w:t>in paragraphs 02.01.a through 02.01.</w:t>
      </w:r>
      <w:r w:rsidR="00C80075" w:rsidRPr="006F7C57">
        <w:rPr>
          <w:rFonts w:ascii="Arial" w:hAnsi="Arial"/>
          <w:sz w:val="22"/>
          <w:szCs w:val="22"/>
        </w:rPr>
        <w:t>c</w:t>
      </w:r>
      <w:r w:rsidRPr="006F7C57">
        <w:rPr>
          <w:rFonts w:ascii="Arial" w:hAnsi="Arial"/>
          <w:sz w:val="22"/>
          <w:szCs w:val="22"/>
        </w:rPr>
        <w:t xml:space="preserve">, </w:t>
      </w:r>
      <w:r w:rsidR="00EE647D" w:rsidRPr="006F7C57">
        <w:rPr>
          <w:rFonts w:ascii="Arial" w:hAnsi="Arial"/>
          <w:sz w:val="22"/>
          <w:szCs w:val="22"/>
        </w:rPr>
        <w:t xml:space="preserve">select </w:t>
      </w:r>
      <w:r w:rsidRPr="006F7C57">
        <w:rPr>
          <w:rFonts w:ascii="Arial" w:hAnsi="Arial"/>
          <w:sz w:val="22"/>
          <w:szCs w:val="22"/>
        </w:rPr>
        <w:t xml:space="preserve">the required </w:t>
      </w:r>
      <w:r w:rsidR="00EE647D" w:rsidRPr="006F7C57">
        <w:rPr>
          <w:rFonts w:ascii="Arial" w:hAnsi="Arial"/>
          <w:sz w:val="22"/>
          <w:szCs w:val="22"/>
        </w:rPr>
        <w:t xml:space="preserve">number of components </w:t>
      </w:r>
      <w:r w:rsidRPr="006F7C57">
        <w:rPr>
          <w:rFonts w:ascii="Arial" w:hAnsi="Arial"/>
          <w:sz w:val="22"/>
          <w:szCs w:val="22"/>
        </w:rPr>
        <w:t xml:space="preserve">and operating experience for inspection as follows:  11 to 16 components; one to three components associated with containment-related SSCs which are considered for LERF implications (see Table 4.1 of IMC 0609 Appendix H for selection); and three to six components associated with issues identified through one of the operating experience feedback process identified in paragraph </w:t>
      </w:r>
      <w:r w:rsidR="009E1FF9" w:rsidRPr="006F7C57">
        <w:rPr>
          <w:rFonts w:ascii="Arial" w:hAnsi="Arial"/>
          <w:sz w:val="22"/>
          <w:szCs w:val="22"/>
        </w:rPr>
        <w:t>0</w:t>
      </w:r>
      <w:r w:rsidRPr="006F7C57">
        <w:rPr>
          <w:rFonts w:ascii="Arial" w:hAnsi="Arial"/>
          <w:sz w:val="22"/>
          <w:szCs w:val="22"/>
        </w:rPr>
        <w:t>2.</w:t>
      </w:r>
      <w:r w:rsidR="009E1FF9" w:rsidRPr="006F7C57">
        <w:rPr>
          <w:rFonts w:ascii="Arial" w:hAnsi="Arial"/>
          <w:sz w:val="22"/>
          <w:szCs w:val="22"/>
        </w:rPr>
        <w:t>0</w:t>
      </w:r>
      <w:r w:rsidR="00D13055" w:rsidRPr="006F7C57">
        <w:rPr>
          <w:rFonts w:ascii="Arial" w:hAnsi="Arial"/>
          <w:sz w:val="22"/>
          <w:szCs w:val="22"/>
        </w:rPr>
        <w:t>2</w:t>
      </w:r>
      <w:r w:rsidR="009E1FF9" w:rsidRPr="006F7C57">
        <w:rPr>
          <w:rFonts w:ascii="Arial" w:hAnsi="Arial"/>
          <w:sz w:val="22"/>
          <w:szCs w:val="22"/>
        </w:rPr>
        <w:t>.</w:t>
      </w:r>
      <w:r w:rsidR="00D13055" w:rsidRPr="006F7C57">
        <w:rPr>
          <w:rFonts w:ascii="Arial" w:hAnsi="Arial"/>
          <w:sz w:val="22"/>
          <w:szCs w:val="22"/>
        </w:rPr>
        <w:t>d</w:t>
      </w:r>
      <w:r w:rsidR="009E1FF9" w:rsidRPr="006F7C57">
        <w:rPr>
          <w:rFonts w:ascii="Arial" w:hAnsi="Arial"/>
          <w:sz w:val="22"/>
          <w:szCs w:val="22"/>
        </w:rPr>
        <w:t>.</w:t>
      </w:r>
      <w:r w:rsidRPr="006F7C57">
        <w:rPr>
          <w:rFonts w:ascii="Arial" w:hAnsi="Arial"/>
          <w:sz w:val="22"/>
          <w:szCs w:val="22"/>
        </w:rPr>
        <w:t xml:space="preserve">  Licensees typically maintain a list of most risk significant systems from which most of the core damage frequency is attributed.   Additionally, the inspection team should solicit input from the resident inspectors for possible components for inspection.</w:t>
      </w:r>
    </w:p>
    <w:p w:rsidR="00CE7019" w:rsidRDefault="00CE7019"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sectPr w:rsidR="00CE7019" w:rsidSect="006F7C57">
          <w:footerReference w:type="even" r:id="rId8"/>
          <w:footerReference w:type="default" r:id="rId9"/>
          <w:type w:val="nextColumn"/>
          <w:pgSz w:w="12240" w:h="15840" w:code="1"/>
          <w:pgMar w:top="1440" w:right="1440" w:bottom="1440" w:left="1440" w:header="1440" w:footer="1440" w:gutter="0"/>
          <w:pgNumType w:start="1" w:chapStyle="1"/>
          <w:cols w:space="720"/>
          <w:noEndnote/>
          <w:docGrid w:linePitch="326"/>
        </w:sectPr>
      </w:pPr>
    </w:p>
    <w:p w:rsidR="00DE32D6" w:rsidRPr="006F7C57" w:rsidRDefault="00DE32D6"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4311E" w:rsidRPr="006F7C57" w:rsidRDefault="002E3FD9"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 xml:space="preserve">Component selection </w:t>
      </w:r>
      <w:r w:rsidR="00D35897" w:rsidRPr="006F7C57">
        <w:rPr>
          <w:rFonts w:ascii="Arial" w:hAnsi="Arial"/>
          <w:sz w:val="22"/>
          <w:szCs w:val="22"/>
        </w:rPr>
        <w:t xml:space="preserve">can </w:t>
      </w:r>
      <w:r w:rsidRPr="006F7C57">
        <w:rPr>
          <w:rFonts w:ascii="Arial" w:hAnsi="Arial"/>
          <w:sz w:val="22"/>
          <w:szCs w:val="22"/>
        </w:rPr>
        <w:t xml:space="preserve">be performed </w:t>
      </w:r>
      <w:r w:rsidR="0024311E" w:rsidRPr="006F7C57">
        <w:rPr>
          <w:rFonts w:ascii="Arial" w:hAnsi="Arial"/>
          <w:sz w:val="22"/>
          <w:szCs w:val="22"/>
        </w:rPr>
        <w:t>through the following approaches:</w:t>
      </w:r>
    </w:p>
    <w:p w:rsidR="004D466F" w:rsidRPr="006F7C57" w:rsidRDefault="004D466F"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D7E5B" w:rsidRPr="006F7C57" w:rsidRDefault="0024311E" w:rsidP="00C32595">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System Approach:  Select component</w:t>
      </w:r>
      <w:r w:rsidR="003B5321" w:rsidRPr="006F7C57">
        <w:rPr>
          <w:rFonts w:ascii="Arial" w:hAnsi="Arial"/>
          <w:sz w:val="22"/>
          <w:szCs w:val="22"/>
        </w:rPr>
        <w:t xml:space="preserve">s </w:t>
      </w:r>
      <w:r w:rsidRPr="006F7C57">
        <w:rPr>
          <w:rFonts w:ascii="Arial" w:hAnsi="Arial"/>
          <w:sz w:val="22"/>
          <w:szCs w:val="22"/>
        </w:rPr>
        <w:t>in the most risk significant systems</w:t>
      </w:r>
      <w:r w:rsidR="00FE23E6" w:rsidRPr="006F7C57">
        <w:rPr>
          <w:rFonts w:ascii="Arial" w:hAnsi="Arial"/>
          <w:sz w:val="22"/>
          <w:szCs w:val="22"/>
        </w:rPr>
        <w:t xml:space="preserve"> for inspection.  Risk-significant components in most risk significant systems are considered for inspection in the </w:t>
      </w:r>
      <w:r w:rsidR="0033299E" w:rsidRPr="006F7C57">
        <w:rPr>
          <w:rFonts w:ascii="Arial" w:hAnsi="Arial"/>
          <w:sz w:val="22"/>
          <w:szCs w:val="22"/>
        </w:rPr>
        <w:t>s</w:t>
      </w:r>
      <w:r w:rsidR="00FE23E6" w:rsidRPr="006F7C57">
        <w:rPr>
          <w:rFonts w:ascii="Arial" w:hAnsi="Arial"/>
          <w:sz w:val="22"/>
          <w:szCs w:val="22"/>
        </w:rPr>
        <w:t xml:space="preserve">ystem approach.   </w:t>
      </w:r>
      <w:r w:rsidR="00D13055" w:rsidRPr="006F7C57">
        <w:rPr>
          <w:rFonts w:ascii="Arial" w:hAnsi="Arial"/>
          <w:sz w:val="22"/>
          <w:szCs w:val="22"/>
        </w:rPr>
        <w:t>See paragraph 02.01.a for more guidance on using the system based approach.</w:t>
      </w:r>
    </w:p>
    <w:p w:rsidR="003D7E5B" w:rsidRPr="006F7C57" w:rsidRDefault="003D7E5B" w:rsidP="00C32595">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sz w:val="22"/>
          <w:szCs w:val="22"/>
        </w:rPr>
      </w:pPr>
    </w:p>
    <w:p w:rsidR="0024311E" w:rsidRPr="006F7C57" w:rsidRDefault="0024311E" w:rsidP="00C32595">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Risk-</w:t>
      </w:r>
      <w:r w:rsidR="009862D8" w:rsidRPr="006F7C57">
        <w:rPr>
          <w:rFonts w:ascii="Arial" w:hAnsi="Arial"/>
          <w:sz w:val="22"/>
          <w:szCs w:val="22"/>
        </w:rPr>
        <w:t>S</w:t>
      </w:r>
      <w:r w:rsidRPr="006F7C57">
        <w:rPr>
          <w:rFonts w:ascii="Arial" w:hAnsi="Arial"/>
          <w:sz w:val="22"/>
          <w:szCs w:val="22"/>
        </w:rPr>
        <w:t>ignificance</w:t>
      </w:r>
      <w:r w:rsidR="009862D8" w:rsidRPr="006F7C57">
        <w:rPr>
          <w:rFonts w:ascii="Arial" w:hAnsi="Arial"/>
          <w:sz w:val="22"/>
          <w:szCs w:val="22"/>
        </w:rPr>
        <w:t>/Low Margin Approach</w:t>
      </w:r>
      <w:r w:rsidRPr="006F7C57">
        <w:rPr>
          <w:rFonts w:ascii="Arial" w:hAnsi="Arial"/>
          <w:sz w:val="22"/>
          <w:szCs w:val="22"/>
        </w:rPr>
        <w:t xml:space="preserve">:  Select </w:t>
      </w:r>
      <w:r w:rsidR="00C85084" w:rsidRPr="006F7C57">
        <w:rPr>
          <w:rFonts w:ascii="Arial" w:hAnsi="Arial"/>
          <w:sz w:val="22"/>
          <w:szCs w:val="22"/>
        </w:rPr>
        <w:t xml:space="preserve">components </w:t>
      </w:r>
      <w:r w:rsidRPr="006F7C57">
        <w:rPr>
          <w:rFonts w:ascii="Arial" w:hAnsi="Arial"/>
          <w:sz w:val="22"/>
          <w:szCs w:val="22"/>
        </w:rPr>
        <w:t>which are risk-significan</w:t>
      </w:r>
      <w:r w:rsidR="003B5321" w:rsidRPr="006F7C57">
        <w:rPr>
          <w:rFonts w:ascii="Arial" w:hAnsi="Arial"/>
          <w:sz w:val="22"/>
          <w:szCs w:val="22"/>
        </w:rPr>
        <w:t xml:space="preserve">t.  Use of low margin, </w:t>
      </w:r>
      <w:r w:rsidR="009E1FF9" w:rsidRPr="006F7C57">
        <w:rPr>
          <w:rFonts w:ascii="Arial" w:hAnsi="Arial"/>
          <w:sz w:val="22"/>
          <w:szCs w:val="22"/>
        </w:rPr>
        <w:t>(</w:t>
      </w:r>
      <w:proofErr w:type="gramStart"/>
      <w:r w:rsidR="003B5321" w:rsidRPr="006F7C57">
        <w:rPr>
          <w:rFonts w:ascii="Arial" w:hAnsi="Arial"/>
          <w:sz w:val="22"/>
          <w:szCs w:val="22"/>
        </w:rPr>
        <w:t xml:space="preserve">either </w:t>
      </w:r>
      <w:r w:rsidRPr="006F7C57">
        <w:rPr>
          <w:rFonts w:ascii="Arial" w:hAnsi="Arial"/>
          <w:sz w:val="22"/>
          <w:szCs w:val="22"/>
        </w:rPr>
        <w:t>design</w:t>
      </w:r>
      <w:proofErr w:type="gramEnd"/>
      <w:r w:rsidRPr="006F7C57">
        <w:rPr>
          <w:rFonts w:ascii="Arial" w:hAnsi="Arial"/>
          <w:sz w:val="22"/>
          <w:szCs w:val="22"/>
        </w:rPr>
        <w:t>, maintenance or operating margins</w:t>
      </w:r>
      <w:r w:rsidR="009E1FF9" w:rsidRPr="006F7C57">
        <w:rPr>
          <w:rFonts w:ascii="Arial" w:hAnsi="Arial"/>
          <w:sz w:val="22"/>
          <w:szCs w:val="22"/>
        </w:rPr>
        <w:t>)</w:t>
      </w:r>
      <w:r w:rsidR="003B5321" w:rsidRPr="006F7C57">
        <w:rPr>
          <w:rFonts w:ascii="Arial" w:hAnsi="Arial"/>
          <w:sz w:val="22"/>
          <w:szCs w:val="22"/>
        </w:rPr>
        <w:t xml:space="preserve">, for selection as a component for inspection is optional.  </w:t>
      </w:r>
      <w:r w:rsidR="00FD304C" w:rsidRPr="006F7C57">
        <w:rPr>
          <w:rFonts w:ascii="Arial" w:hAnsi="Arial"/>
          <w:sz w:val="22"/>
          <w:szCs w:val="22"/>
        </w:rPr>
        <w:t>See paragraph 02.01.b for more guidance</w:t>
      </w:r>
      <w:r w:rsidR="003B5321" w:rsidRPr="006F7C57">
        <w:rPr>
          <w:rFonts w:ascii="Arial" w:hAnsi="Arial"/>
          <w:sz w:val="22"/>
          <w:szCs w:val="22"/>
        </w:rPr>
        <w:t xml:space="preserve"> on using risk and low margin approach</w:t>
      </w:r>
      <w:r w:rsidR="00FD304C" w:rsidRPr="006F7C57">
        <w:rPr>
          <w:rFonts w:ascii="Arial" w:hAnsi="Arial"/>
          <w:sz w:val="22"/>
          <w:szCs w:val="22"/>
        </w:rPr>
        <w:t>.</w:t>
      </w:r>
    </w:p>
    <w:p w:rsidR="003D7E5B" w:rsidRPr="006F7C57" w:rsidRDefault="003D7E5B" w:rsidP="00C32595">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5314F" w:rsidRPr="006F7C57" w:rsidRDefault="0024311E" w:rsidP="00C32595">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Event Scenario-Based Approach</w:t>
      </w:r>
      <w:r w:rsidR="00DA7833" w:rsidRPr="006F7C57">
        <w:rPr>
          <w:rFonts w:ascii="Arial" w:hAnsi="Arial"/>
          <w:sz w:val="22"/>
          <w:szCs w:val="22"/>
        </w:rPr>
        <w:t xml:space="preserve">:  </w:t>
      </w:r>
      <w:r w:rsidR="0035314F" w:rsidRPr="006F7C57">
        <w:rPr>
          <w:rFonts w:ascii="Arial" w:hAnsi="Arial"/>
          <w:sz w:val="22"/>
          <w:szCs w:val="22"/>
        </w:rPr>
        <w:t xml:space="preserve">See paragraph 02.01.c for more guidance on using the event scenario-based approach.  </w:t>
      </w:r>
    </w:p>
    <w:p w:rsidR="0024311E" w:rsidRPr="006F7C57" w:rsidRDefault="0024311E" w:rsidP="00C32595">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 xml:space="preserve">      </w:t>
      </w:r>
    </w:p>
    <w:p w:rsidR="00E4440F" w:rsidRPr="006F7C57" w:rsidRDefault="003F23AA" w:rsidP="00C32595">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 xml:space="preserve">The team leader shall obtain </w:t>
      </w:r>
      <w:r w:rsidR="009E1FF9" w:rsidRPr="006F7C57">
        <w:rPr>
          <w:rFonts w:ascii="Arial" w:hAnsi="Arial"/>
          <w:sz w:val="22"/>
          <w:szCs w:val="22"/>
        </w:rPr>
        <w:t>from senior reactor analyst (SRA) in the region</w:t>
      </w:r>
      <w:r w:rsidR="00FE23E6" w:rsidRPr="006F7C57">
        <w:rPr>
          <w:rFonts w:ascii="Arial" w:hAnsi="Arial"/>
          <w:sz w:val="22"/>
          <w:szCs w:val="22"/>
        </w:rPr>
        <w:t xml:space="preserve">al office </w:t>
      </w:r>
      <w:r w:rsidR="004E1C02" w:rsidRPr="006F7C57">
        <w:rPr>
          <w:rFonts w:ascii="Arial" w:hAnsi="Arial"/>
          <w:sz w:val="22"/>
          <w:szCs w:val="22"/>
        </w:rPr>
        <w:t xml:space="preserve">a list of </w:t>
      </w:r>
      <w:r w:rsidRPr="006F7C57">
        <w:rPr>
          <w:rFonts w:ascii="Arial" w:hAnsi="Arial"/>
          <w:sz w:val="22"/>
          <w:szCs w:val="22"/>
        </w:rPr>
        <w:t xml:space="preserve">potential </w:t>
      </w:r>
      <w:r w:rsidR="004E1C02" w:rsidRPr="006F7C57">
        <w:rPr>
          <w:rFonts w:ascii="Arial" w:hAnsi="Arial"/>
          <w:sz w:val="22"/>
          <w:szCs w:val="22"/>
        </w:rPr>
        <w:t>component</w:t>
      </w:r>
      <w:r w:rsidRPr="006F7C57">
        <w:rPr>
          <w:rFonts w:ascii="Arial" w:hAnsi="Arial"/>
          <w:sz w:val="22"/>
          <w:szCs w:val="22"/>
        </w:rPr>
        <w:t xml:space="preserve">s for inspection.  Additionally, the </w:t>
      </w:r>
      <w:r w:rsidR="004E1C02" w:rsidRPr="006F7C57">
        <w:rPr>
          <w:rFonts w:ascii="Arial" w:hAnsi="Arial"/>
          <w:sz w:val="22"/>
          <w:szCs w:val="22"/>
        </w:rPr>
        <w:t xml:space="preserve">team leader </w:t>
      </w:r>
      <w:r w:rsidR="00241C85" w:rsidRPr="006F7C57">
        <w:rPr>
          <w:rFonts w:ascii="Arial" w:hAnsi="Arial"/>
          <w:sz w:val="22"/>
          <w:szCs w:val="22"/>
        </w:rPr>
        <w:t>sh</w:t>
      </w:r>
      <w:r w:rsidR="004E1C02" w:rsidRPr="006F7C57">
        <w:rPr>
          <w:rFonts w:ascii="Arial" w:hAnsi="Arial"/>
          <w:sz w:val="22"/>
          <w:szCs w:val="22"/>
        </w:rPr>
        <w:t xml:space="preserve">ould obtain </w:t>
      </w:r>
      <w:r w:rsidR="009E1FF9" w:rsidRPr="006F7C57">
        <w:rPr>
          <w:rFonts w:ascii="Arial" w:hAnsi="Arial"/>
          <w:sz w:val="22"/>
          <w:szCs w:val="22"/>
        </w:rPr>
        <w:t xml:space="preserve">from the licensee </w:t>
      </w:r>
      <w:r w:rsidR="004E1C02" w:rsidRPr="006F7C57">
        <w:rPr>
          <w:rFonts w:ascii="Arial" w:hAnsi="Arial"/>
          <w:sz w:val="22"/>
          <w:szCs w:val="22"/>
        </w:rPr>
        <w:t>a listing of potential components for inspections, sorted by risk</w:t>
      </w:r>
      <w:r w:rsidR="009E1FF9" w:rsidRPr="006F7C57">
        <w:rPr>
          <w:rFonts w:ascii="Arial" w:hAnsi="Arial"/>
          <w:sz w:val="22"/>
          <w:szCs w:val="22"/>
        </w:rPr>
        <w:t xml:space="preserve">.  </w:t>
      </w:r>
      <w:r w:rsidR="000E0854" w:rsidRPr="006F7C57">
        <w:rPr>
          <w:rFonts w:ascii="Arial" w:hAnsi="Arial"/>
          <w:sz w:val="22"/>
          <w:szCs w:val="22"/>
        </w:rPr>
        <w:t>The t</w:t>
      </w:r>
      <w:r w:rsidR="00D23813" w:rsidRPr="006F7C57">
        <w:rPr>
          <w:rFonts w:ascii="Arial" w:hAnsi="Arial"/>
          <w:sz w:val="22"/>
          <w:szCs w:val="22"/>
        </w:rPr>
        <w:t xml:space="preserve">eam leader should </w:t>
      </w:r>
      <w:r w:rsidR="00015E02" w:rsidRPr="006F7C57">
        <w:rPr>
          <w:rFonts w:ascii="Arial" w:hAnsi="Arial"/>
          <w:sz w:val="22"/>
          <w:szCs w:val="22"/>
        </w:rPr>
        <w:t>make an initial selection of components for inspection based on</w:t>
      </w:r>
      <w:r w:rsidR="009D2379" w:rsidRPr="006F7C57">
        <w:rPr>
          <w:rFonts w:ascii="Arial" w:hAnsi="Arial"/>
          <w:sz w:val="22"/>
          <w:szCs w:val="22"/>
        </w:rPr>
        <w:t xml:space="preserve"> </w:t>
      </w:r>
      <w:r w:rsidR="00FD272B" w:rsidRPr="006F7C57">
        <w:rPr>
          <w:rFonts w:ascii="Arial" w:hAnsi="Arial"/>
          <w:sz w:val="22"/>
          <w:szCs w:val="22"/>
        </w:rPr>
        <w:t xml:space="preserve">component risk, </w:t>
      </w:r>
      <w:r w:rsidR="00015E02" w:rsidRPr="006F7C57">
        <w:rPr>
          <w:rFonts w:ascii="Arial" w:hAnsi="Arial"/>
          <w:sz w:val="22"/>
          <w:szCs w:val="22"/>
        </w:rPr>
        <w:t xml:space="preserve">operating experience information and whether the component was inspected during the previous CDBI inspections.  </w:t>
      </w:r>
      <w:r w:rsidR="000D5DAF" w:rsidRPr="006F7C57">
        <w:rPr>
          <w:rFonts w:ascii="Arial" w:hAnsi="Arial"/>
          <w:sz w:val="22"/>
          <w:szCs w:val="22"/>
        </w:rPr>
        <w:t>T</w:t>
      </w:r>
      <w:r w:rsidR="00015E02" w:rsidRPr="006F7C57">
        <w:rPr>
          <w:rFonts w:ascii="Arial" w:hAnsi="Arial"/>
          <w:sz w:val="22"/>
          <w:szCs w:val="22"/>
        </w:rPr>
        <w:t>he number of component</w:t>
      </w:r>
      <w:r w:rsidR="000D5DAF" w:rsidRPr="006F7C57">
        <w:rPr>
          <w:rFonts w:ascii="Arial" w:hAnsi="Arial"/>
          <w:sz w:val="22"/>
          <w:szCs w:val="22"/>
        </w:rPr>
        <w:t>s</w:t>
      </w:r>
      <w:r w:rsidR="00015E02" w:rsidRPr="006F7C57">
        <w:rPr>
          <w:rFonts w:ascii="Arial" w:hAnsi="Arial"/>
          <w:sz w:val="22"/>
          <w:szCs w:val="22"/>
        </w:rPr>
        <w:t xml:space="preserve"> </w:t>
      </w:r>
      <w:r w:rsidR="000D5DAF" w:rsidRPr="006F7C57">
        <w:rPr>
          <w:rFonts w:ascii="Arial" w:hAnsi="Arial"/>
          <w:sz w:val="22"/>
          <w:szCs w:val="22"/>
        </w:rPr>
        <w:t xml:space="preserve">initially </w:t>
      </w:r>
      <w:r w:rsidR="00015E02" w:rsidRPr="006F7C57">
        <w:rPr>
          <w:rFonts w:ascii="Arial" w:hAnsi="Arial"/>
          <w:sz w:val="22"/>
          <w:szCs w:val="22"/>
        </w:rPr>
        <w:t>selected for inspection should be greater than the number of samples needed to satisfactorily complete the CDBI inspection</w:t>
      </w:r>
      <w:r w:rsidR="007756F6" w:rsidRPr="006F7C57">
        <w:rPr>
          <w:rFonts w:ascii="Arial" w:hAnsi="Arial"/>
          <w:sz w:val="22"/>
          <w:szCs w:val="22"/>
        </w:rPr>
        <w:t xml:space="preserve"> procedure.  This will allow the flexibility of other team members to refine the initial component selection while still satisfying the inspection sample criteria.  </w:t>
      </w:r>
      <w:r w:rsidR="001730A5" w:rsidRPr="006F7C57">
        <w:rPr>
          <w:rFonts w:ascii="Arial" w:hAnsi="Arial"/>
          <w:sz w:val="22"/>
          <w:szCs w:val="22"/>
        </w:rPr>
        <w:t xml:space="preserve">Component selection can be performed during the bagman trip </w:t>
      </w:r>
      <w:r w:rsidR="000E0854" w:rsidRPr="006F7C57">
        <w:rPr>
          <w:rFonts w:ascii="Arial" w:hAnsi="Arial"/>
          <w:sz w:val="22"/>
          <w:szCs w:val="22"/>
        </w:rPr>
        <w:t xml:space="preserve">(pre-inspection site visit) </w:t>
      </w:r>
      <w:r w:rsidR="00005439" w:rsidRPr="006F7C57">
        <w:rPr>
          <w:rFonts w:ascii="Arial" w:hAnsi="Arial"/>
          <w:sz w:val="22"/>
          <w:szCs w:val="22"/>
        </w:rPr>
        <w:t>but should be f</w:t>
      </w:r>
      <w:r w:rsidR="001D3F8E" w:rsidRPr="006F7C57">
        <w:rPr>
          <w:rFonts w:ascii="Arial" w:hAnsi="Arial"/>
          <w:sz w:val="22"/>
          <w:szCs w:val="22"/>
        </w:rPr>
        <w:t xml:space="preserve">inalized </w:t>
      </w:r>
      <w:r w:rsidR="001730A5" w:rsidRPr="006F7C57">
        <w:rPr>
          <w:rFonts w:ascii="Arial" w:hAnsi="Arial"/>
          <w:sz w:val="22"/>
          <w:szCs w:val="22"/>
        </w:rPr>
        <w:t xml:space="preserve">during the </w:t>
      </w:r>
      <w:r w:rsidR="00005439" w:rsidRPr="006F7C57">
        <w:rPr>
          <w:rFonts w:ascii="Arial" w:hAnsi="Arial"/>
          <w:sz w:val="22"/>
          <w:szCs w:val="22"/>
        </w:rPr>
        <w:t xml:space="preserve">end of the </w:t>
      </w:r>
      <w:r w:rsidR="001730A5" w:rsidRPr="006F7C57">
        <w:rPr>
          <w:rFonts w:ascii="Arial" w:hAnsi="Arial"/>
          <w:sz w:val="22"/>
          <w:szCs w:val="22"/>
        </w:rPr>
        <w:t>in-office preparation week</w:t>
      </w:r>
      <w:r w:rsidR="007756F6" w:rsidRPr="006F7C57">
        <w:rPr>
          <w:rFonts w:ascii="Arial" w:hAnsi="Arial"/>
          <w:sz w:val="22"/>
          <w:szCs w:val="22"/>
        </w:rPr>
        <w:t xml:space="preserve">.  SRA participation </w:t>
      </w:r>
      <w:r w:rsidR="00E51968" w:rsidRPr="006F7C57">
        <w:rPr>
          <w:rFonts w:ascii="Arial" w:hAnsi="Arial"/>
          <w:sz w:val="22"/>
          <w:szCs w:val="22"/>
        </w:rPr>
        <w:t xml:space="preserve">in </w:t>
      </w:r>
      <w:r w:rsidR="007756F6" w:rsidRPr="006F7C57">
        <w:rPr>
          <w:rFonts w:ascii="Arial" w:hAnsi="Arial"/>
          <w:sz w:val="22"/>
          <w:szCs w:val="22"/>
        </w:rPr>
        <w:t>the bagman trip is highly encouraged to assist the team leader with the sample selection.</w:t>
      </w:r>
    </w:p>
    <w:p w:rsidR="002D1735" w:rsidRPr="006F7C57" w:rsidRDefault="002D1735"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F5734" w:rsidRPr="006F7C57" w:rsidRDefault="00066B40"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a.</w:t>
      </w:r>
      <w:r w:rsidRPr="006F7C57">
        <w:rPr>
          <w:rFonts w:ascii="Arial" w:hAnsi="Arial"/>
          <w:sz w:val="22"/>
          <w:szCs w:val="22"/>
        </w:rPr>
        <w:tab/>
      </w:r>
      <w:r w:rsidR="00337CE3" w:rsidRPr="006F7C57">
        <w:rPr>
          <w:rFonts w:ascii="Arial" w:hAnsi="Arial"/>
          <w:sz w:val="22"/>
          <w:szCs w:val="22"/>
        </w:rPr>
        <w:t>System Approach</w:t>
      </w:r>
      <w:r w:rsidR="00497787" w:rsidRPr="006F7C57">
        <w:rPr>
          <w:rFonts w:ascii="Arial" w:hAnsi="Arial"/>
          <w:sz w:val="22"/>
          <w:szCs w:val="22"/>
        </w:rPr>
        <w:t>.</w:t>
      </w:r>
      <w:r w:rsidR="00337CE3" w:rsidRPr="006F7C57">
        <w:rPr>
          <w:rFonts w:ascii="Arial" w:hAnsi="Arial"/>
          <w:sz w:val="22"/>
          <w:szCs w:val="22"/>
        </w:rPr>
        <w:t xml:space="preserve">  </w:t>
      </w:r>
      <w:r w:rsidR="00D607B0" w:rsidRPr="006F7C57">
        <w:rPr>
          <w:rFonts w:ascii="Arial" w:hAnsi="Arial"/>
          <w:sz w:val="22"/>
          <w:szCs w:val="22"/>
        </w:rPr>
        <w:t>Identify the most risk significant systems</w:t>
      </w:r>
      <w:r w:rsidR="00375956" w:rsidRPr="006F7C57">
        <w:rPr>
          <w:rFonts w:ascii="Arial" w:hAnsi="Arial"/>
          <w:sz w:val="22"/>
          <w:szCs w:val="22"/>
        </w:rPr>
        <w:t xml:space="preserve"> </w:t>
      </w:r>
      <w:r w:rsidR="00D02C58" w:rsidRPr="006F7C57">
        <w:rPr>
          <w:rFonts w:ascii="Arial" w:hAnsi="Arial"/>
          <w:sz w:val="22"/>
          <w:szCs w:val="22"/>
        </w:rPr>
        <w:t xml:space="preserve">and select components in the risk significant systems based </w:t>
      </w:r>
      <w:r w:rsidR="00D23813" w:rsidRPr="006F7C57">
        <w:rPr>
          <w:rFonts w:ascii="Arial" w:hAnsi="Arial"/>
          <w:sz w:val="22"/>
          <w:szCs w:val="22"/>
        </w:rPr>
        <w:t xml:space="preserve">on </w:t>
      </w:r>
      <w:r w:rsidR="00F35E41" w:rsidRPr="006F7C57">
        <w:rPr>
          <w:rFonts w:ascii="Arial" w:hAnsi="Arial"/>
          <w:sz w:val="22"/>
          <w:szCs w:val="22"/>
        </w:rPr>
        <w:t>their risk</w:t>
      </w:r>
      <w:r w:rsidR="00375956" w:rsidRPr="006F7C57">
        <w:rPr>
          <w:rFonts w:ascii="Arial" w:hAnsi="Arial"/>
          <w:sz w:val="22"/>
          <w:szCs w:val="22"/>
        </w:rPr>
        <w:t xml:space="preserve">.  </w:t>
      </w:r>
      <w:r w:rsidR="00F35E41" w:rsidRPr="006F7C57">
        <w:rPr>
          <w:rFonts w:ascii="Arial" w:hAnsi="Arial"/>
          <w:sz w:val="22"/>
          <w:szCs w:val="22"/>
        </w:rPr>
        <w:t xml:space="preserve"> </w:t>
      </w:r>
      <w:r w:rsidR="00375956" w:rsidRPr="006F7C57">
        <w:rPr>
          <w:rFonts w:ascii="Arial" w:hAnsi="Arial"/>
          <w:sz w:val="22"/>
          <w:szCs w:val="22"/>
        </w:rPr>
        <w:t>F</w:t>
      </w:r>
      <w:r w:rsidR="00DD6E65" w:rsidRPr="006F7C57">
        <w:rPr>
          <w:rFonts w:ascii="Arial" w:hAnsi="Arial"/>
          <w:sz w:val="22"/>
          <w:szCs w:val="22"/>
        </w:rPr>
        <w:t>actors discussed in paragraph</w:t>
      </w:r>
      <w:r w:rsidR="00AA7060" w:rsidRPr="006F7C57">
        <w:rPr>
          <w:rFonts w:ascii="Arial" w:hAnsi="Arial"/>
          <w:sz w:val="22"/>
          <w:szCs w:val="22"/>
        </w:rPr>
        <w:t xml:space="preserve">s 02.01.b and </w:t>
      </w:r>
      <w:r w:rsidR="00DD6E65" w:rsidRPr="006F7C57">
        <w:rPr>
          <w:rFonts w:ascii="Arial" w:hAnsi="Arial"/>
          <w:sz w:val="22"/>
          <w:szCs w:val="22"/>
        </w:rPr>
        <w:t>02.01.c.</w:t>
      </w:r>
      <w:r w:rsidR="00E32886" w:rsidRPr="006F7C57">
        <w:rPr>
          <w:rFonts w:ascii="Arial" w:hAnsi="Arial"/>
          <w:sz w:val="22"/>
          <w:szCs w:val="22"/>
        </w:rPr>
        <w:t>4</w:t>
      </w:r>
      <w:r w:rsidR="00AA7060" w:rsidRPr="006F7C57">
        <w:rPr>
          <w:rFonts w:ascii="Arial" w:hAnsi="Arial"/>
          <w:sz w:val="22"/>
          <w:szCs w:val="22"/>
        </w:rPr>
        <w:t>, as applicable</w:t>
      </w:r>
      <w:r w:rsidR="00375956" w:rsidRPr="006F7C57">
        <w:rPr>
          <w:rFonts w:ascii="Arial" w:hAnsi="Arial"/>
          <w:sz w:val="22"/>
          <w:szCs w:val="22"/>
        </w:rPr>
        <w:t>, should be used in developing the selection.</w:t>
      </w:r>
      <w:r w:rsidR="00DD6E65" w:rsidRPr="006F7C57">
        <w:rPr>
          <w:rFonts w:ascii="Arial" w:hAnsi="Arial"/>
          <w:sz w:val="22"/>
          <w:szCs w:val="22"/>
        </w:rPr>
        <w:t xml:space="preserve">  Also, consider i</w:t>
      </w:r>
      <w:r w:rsidR="00D02C58" w:rsidRPr="006F7C57">
        <w:rPr>
          <w:rFonts w:ascii="Arial" w:hAnsi="Arial"/>
          <w:sz w:val="22"/>
          <w:szCs w:val="22"/>
        </w:rPr>
        <w:t>dentified deficiencies in the licensee’s corrective action program, corrective maintenance</w:t>
      </w:r>
      <w:r w:rsidR="00375956" w:rsidRPr="006F7C57">
        <w:rPr>
          <w:rFonts w:ascii="Arial" w:hAnsi="Arial"/>
          <w:sz w:val="22"/>
          <w:szCs w:val="22"/>
        </w:rPr>
        <w:t xml:space="preserve">, </w:t>
      </w:r>
      <w:r w:rsidR="00D02C58" w:rsidRPr="006F7C57">
        <w:rPr>
          <w:rFonts w:ascii="Arial" w:hAnsi="Arial"/>
          <w:sz w:val="22"/>
          <w:szCs w:val="22"/>
        </w:rPr>
        <w:t xml:space="preserve">and operating experience </w:t>
      </w:r>
      <w:r w:rsidR="00DD6E65" w:rsidRPr="006F7C57">
        <w:rPr>
          <w:rFonts w:ascii="Arial" w:hAnsi="Arial"/>
          <w:sz w:val="22"/>
          <w:szCs w:val="22"/>
        </w:rPr>
        <w:t xml:space="preserve">as factors for determining whether a component should be selected.  </w:t>
      </w:r>
      <w:r w:rsidR="001940D3" w:rsidRPr="006F7C57">
        <w:rPr>
          <w:rFonts w:ascii="Arial" w:hAnsi="Arial"/>
          <w:sz w:val="22"/>
          <w:szCs w:val="22"/>
        </w:rPr>
        <w:t>M</w:t>
      </w:r>
      <w:r w:rsidR="00375956" w:rsidRPr="006F7C57">
        <w:rPr>
          <w:rFonts w:ascii="Arial" w:hAnsi="Arial"/>
          <w:sz w:val="22"/>
          <w:szCs w:val="22"/>
        </w:rPr>
        <w:t xml:space="preserve">any </w:t>
      </w:r>
      <w:r w:rsidR="001940D3" w:rsidRPr="006F7C57">
        <w:rPr>
          <w:rFonts w:ascii="Arial" w:hAnsi="Arial"/>
          <w:sz w:val="22"/>
          <w:szCs w:val="22"/>
        </w:rPr>
        <w:t>facilities maintain a lis</w:t>
      </w:r>
      <w:r w:rsidR="0091633F" w:rsidRPr="006F7C57">
        <w:rPr>
          <w:rFonts w:ascii="Arial" w:hAnsi="Arial"/>
          <w:sz w:val="22"/>
          <w:szCs w:val="22"/>
        </w:rPr>
        <w:t xml:space="preserve">t </w:t>
      </w:r>
      <w:r w:rsidR="001940D3" w:rsidRPr="006F7C57">
        <w:rPr>
          <w:rFonts w:ascii="Arial" w:hAnsi="Arial"/>
          <w:sz w:val="22"/>
          <w:szCs w:val="22"/>
        </w:rPr>
        <w:t xml:space="preserve">of most risk significant systems.  </w:t>
      </w:r>
    </w:p>
    <w:p w:rsidR="00DD6E65" w:rsidRPr="006F7C57" w:rsidRDefault="00DD6E65"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377A7" w:rsidRPr="006F7C57" w:rsidRDefault="00066B40"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roofErr w:type="gramStart"/>
      <w:r w:rsidRPr="006F7C57">
        <w:rPr>
          <w:rFonts w:ascii="Arial" w:hAnsi="Arial"/>
          <w:sz w:val="22"/>
          <w:szCs w:val="22"/>
        </w:rPr>
        <w:t>b</w:t>
      </w:r>
      <w:proofErr w:type="gramEnd"/>
      <w:r w:rsidRPr="006F7C57">
        <w:rPr>
          <w:rFonts w:ascii="Arial" w:hAnsi="Arial"/>
          <w:sz w:val="22"/>
          <w:szCs w:val="22"/>
        </w:rPr>
        <w:t>.</w:t>
      </w:r>
      <w:r w:rsidRPr="006F7C57">
        <w:rPr>
          <w:rFonts w:ascii="Arial" w:hAnsi="Arial"/>
          <w:sz w:val="22"/>
          <w:szCs w:val="22"/>
        </w:rPr>
        <w:tab/>
      </w:r>
      <w:r w:rsidR="001B6C79" w:rsidRPr="006F7C57">
        <w:rPr>
          <w:rFonts w:ascii="Arial" w:hAnsi="Arial"/>
          <w:sz w:val="22"/>
          <w:szCs w:val="22"/>
        </w:rPr>
        <w:t>Risk-Significance/Low Margin Approach</w:t>
      </w:r>
      <w:r w:rsidR="00497787" w:rsidRPr="006F7C57">
        <w:rPr>
          <w:rFonts w:ascii="Arial" w:hAnsi="Arial"/>
          <w:sz w:val="22"/>
          <w:szCs w:val="22"/>
        </w:rPr>
        <w:t>.</w:t>
      </w:r>
      <w:r w:rsidR="001B6C79" w:rsidRPr="006F7C57">
        <w:rPr>
          <w:rFonts w:ascii="Arial" w:hAnsi="Arial"/>
          <w:sz w:val="22"/>
          <w:szCs w:val="22"/>
        </w:rPr>
        <w:t xml:space="preserve"> </w:t>
      </w:r>
      <w:r w:rsidR="002D23F5" w:rsidRPr="006F7C57">
        <w:rPr>
          <w:rFonts w:ascii="Arial" w:hAnsi="Arial"/>
          <w:sz w:val="22"/>
          <w:szCs w:val="22"/>
        </w:rPr>
        <w:t>Use the following as a guide when</w:t>
      </w:r>
      <w:r w:rsidR="007C27B3" w:rsidRPr="006F7C57">
        <w:rPr>
          <w:rFonts w:ascii="Arial" w:hAnsi="Arial"/>
          <w:sz w:val="22"/>
          <w:szCs w:val="22"/>
        </w:rPr>
        <w:t xml:space="preserve"> </w:t>
      </w:r>
      <w:r w:rsidR="00C85084" w:rsidRPr="006F7C57">
        <w:rPr>
          <w:rFonts w:ascii="Arial" w:hAnsi="Arial"/>
          <w:sz w:val="22"/>
          <w:szCs w:val="22"/>
        </w:rPr>
        <w:t xml:space="preserve">selecting components using </w:t>
      </w:r>
      <w:r w:rsidR="00DA2A6B" w:rsidRPr="006F7C57">
        <w:rPr>
          <w:rFonts w:ascii="Arial" w:hAnsi="Arial"/>
          <w:sz w:val="22"/>
          <w:szCs w:val="22"/>
        </w:rPr>
        <w:t>risk significant and low margin approach:</w:t>
      </w:r>
    </w:p>
    <w:p w:rsidR="003377A7" w:rsidRPr="006F7C57" w:rsidRDefault="003377A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jc w:val="both"/>
        <w:rPr>
          <w:rFonts w:ascii="Arial" w:hAnsi="Arial"/>
          <w:sz w:val="22"/>
          <w:szCs w:val="22"/>
        </w:rPr>
      </w:pPr>
    </w:p>
    <w:p w:rsidR="00382BB7" w:rsidRPr="006F7C57" w:rsidRDefault="00382BB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Although the methods used to identify the risk-significant components and operator actions will be dependent on the type and quality of the licensee</w:t>
      </w:r>
      <w:r w:rsidRPr="006F7C57">
        <w:rPr>
          <w:rFonts w:ascii="Arial" w:hAnsi="Arial"/>
          <w:sz w:val="22"/>
          <w:szCs w:val="22"/>
        </w:rPr>
        <w:sym w:font="WP TypographicSymbols" w:char="003D"/>
      </w:r>
      <w:r w:rsidRPr="006F7C57">
        <w:rPr>
          <w:rFonts w:ascii="Arial" w:hAnsi="Arial"/>
          <w:sz w:val="22"/>
          <w:szCs w:val="22"/>
        </w:rPr>
        <w:t>s risk assessment tools, the following criteria should be considered:</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CE7019" w:rsidRDefault="00382BB7" w:rsidP="00C32595">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sectPr w:rsidR="00CE7019" w:rsidSect="00CE7019">
          <w:footerReference w:type="default" r:id="rId10"/>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Risk Reduction </w:t>
      </w:r>
      <w:proofErr w:type="gramStart"/>
      <w:r w:rsidRPr="006F7C57">
        <w:rPr>
          <w:rFonts w:ascii="Arial" w:hAnsi="Arial"/>
          <w:sz w:val="22"/>
          <w:szCs w:val="22"/>
        </w:rPr>
        <w:t>Worth</w:t>
      </w:r>
      <w:proofErr w:type="gramEnd"/>
      <w:r w:rsidRPr="006F7C57">
        <w:rPr>
          <w:rFonts w:ascii="Arial" w:hAnsi="Arial"/>
          <w:sz w:val="22"/>
          <w:szCs w:val="22"/>
        </w:rPr>
        <w:t xml:space="preserve"> (RRW):  The RRW is the factor by which the plant</w:t>
      </w:r>
      <w:r w:rsidRPr="006F7C57">
        <w:rPr>
          <w:rFonts w:ascii="Arial" w:hAnsi="Arial"/>
          <w:sz w:val="22"/>
          <w:szCs w:val="22"/>
        </w:rPr>
        <w:sym w:font="WP TypographicSymbols" w:char="003D"/>
      </w:r>
      <w:r w:rsidRPr="006F7C57">
        <w:rPr>
          <w:rFonts w:ascii="Arial" w:hAnsi="Arial"/>
          <w:sz w:val="22"/>
          <w:szCs w:val="22"/>
        </w:rPr>
        <w:t xml:space="preserve">s core damage frequency decreases if the component or operator action is assumed to be successful.  Components or operator actions with a RRW value of 1.005 or </w:t>
      </w:r>
    </w:p>
    <w:p w:rsidR="00382BB7" w:rsidRPr="006F7C57" w:rsidRDefault="00382BB7" w:rsidP="00CE7019">
      <w:pPr>
        <w:widowControl/>
        <w:tabs>
          <w:tab w:val="left" w:pos="1980"/>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sz w:val="22"/>
          <w:szCs w:val="22"/>
        </w:rPr>
      </w:pPr>
      <w:proofErr w:type="gramStart"/>
      <w:r w:rsidRPr="006F7C57">
        <w:rPr>
          <w:rFonts w:ascii="Arial" w:hAnsi="Arial"/>
          <w:sz w:val="22"/>
          <w:szCs w:val="22"/>
        </w:rPr>
        <w:lastRenderedPageBreak/>
        <w:t>greater</w:t>
      </w:r>
      <w:proofErr w:type="gramEnd"/>
      <w:r w:rsidRPr="006F7C57">
        <w:rPr>
          <w:rFonts w:ascii="Arial" w:hAnsi="Arial"/>
          <w:sz w:val="22"/>
          <w:szCs w:val="22"/>
        </w:rPr>
        <w:t xml:space="preserve"> should be considered for inclusion in the inspection sample.  A lower threshold may be used if desired.</w:t>
      </w:r>
    </w:p>
    <w:p w:rsidR="00FE65EC" w:rsidRPr="006F7C57" w:rsidRDefault="00FE65EC" w:rsidP="00C32595">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FE65EC" w:rsidRPr="006F7C57" w:rsidRDefault="00382BB7" w:rsidP="00C32595">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Risk Achievement Worth (RAW):  The RAW is the factor by which the plant</w:t>
      </w:r>
      <w:r w:rsidRPr="006F7C57">
        <w:rPr>
          <w:rFonts w:ascii="Arial" w:hAnsi="Arial"/>
          <w:sz w:val="22"/>
          <w:szCs w:val="22"/>
        </w:rPr>
        <w:sym w:font="WP TypographicSymbols" w:char="003D"/>
      </w:r>
      <w:r w:rsidRPr="006F7C57">
        <w:rPr>
          <w:rFonts w:ascii="Arial" w:hAnsi="Arial"/>
          <w:sz w:val="22"/>
          <w:szCs w:val="22"/>
        </w:rPr>
        <w:t>s core damage frequency increases if the component or operator action of interest is assumed to fail.  Components and actions with a RAW value of 1.3 or greater should be considered for inclusion within the inspection sample.  A lower threshold may be used if desired.</w:t>
      </w:r>
    </w:p>
    <w:p w:rsidR="00FE65EC" w:rsidRPr="006F7C57" w:rsidRDefault="00FE65EC" w:rsidP="00C32595">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FE65EC" w:rsidRPr="006F7C57" w:rsidRDefault="00382BB7" w:rsidP="00C32595">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Subjective risk rankings based on engineering or expert panel </w:t>
      </w:r>
      <w:r w:rsidR="00CB6506" w:rsidRPr="006F7C57">
        <w:rPr>
          <w:rFonts w:ascii="Arial" w:hAnsi="Arial"/>
          <w:sz w:val="22"/>
          <w:szCs w:val="22"/>
        </w:rPr>
        <w:t>judgment</w:t>
      </w:r>
      <w:r w:rsidRPr="006F7C57">
        <w:rPr>
          <w:rFonts w:ascii="Arial" w:hAnsi="Arial"/>
          <w:sz w:val="22"/>
          <w:szCs w:val="22"/>
        </w:rPr>
        <w:t xml:space="preserve"> such as those performed to identify risk significant structures, systems, and components for the licensee</w:t>
      </w:r>
      <w:r w:rsidRPr="006F7C57">
        <w:rPr>
          <w:rFonts w:ascii="Arial" w:hAnsi="Arial"/>
          <w:sz w:val="22"/>
          <w:szCs w:val="22"/>
        </w:rPr>
        <w:sym w:font="WP TypographicSymbols" w:char="003D"/>
      </w:r>
      <w:r w:rsidRPr="006F7C57">
        <w:rPr>
          <w:rFonts w:ascii="Arial" w:hAnsi="Arial"/>
          <w:sz w:val="22"/>
          <w:szCs w:val="22"/>
        </w:rPr>
        <w:t>s Maintenance Rule program.  These subjective risk rankings typically are performed to establish the risk significance of equipment that may not be fully modeled in the licensee</w:t>
      </w:r>
      <w:r w:rsidRPr="006F7C57">
        <w:rPr>
          <w:rFonts w:ascii="Arial" w:hAnsi="Arial"/>
          <w:sz w:val="22"/>
          <w:szCs w:val="22"/>
        </w:rPr>
        <w:sym w:font="WP TypographicSymbols" w:char="003D"/>
      </w:r>
      <w:r w:rsidRPr="006F7C57">
        <w:rPr>
          <w:rFonts w:ascii="Arial" w:hAnsi="Arial"/>
          <w:sz w:val="22"/>
          <w:szCs w:val="22"/>
        </w:rPr>
        <w:t xml:space="preserve">s probabilistic risk assessment. </w:t>
      </w:r>
    </w:p>
    <w:p w:rsidR="00FE65EC" w:rsidRPr="006F7C57" w:rsidRDefault="00FE65EC" w:rsidP="00C32595">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382BB7" w:rsidRPr="006F7C57" w:rsidRDefault="00382BB7" w:rsidP="00C32595">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The use of dominant accident sequences in PRAs to select components may be appropriate for SSCs that are more significant to LERF than CDF; external events (e.g., fire, seismic, flood) </w:t>
      </w:r>
      <w:r w:rsidR="007470F8" w:rsidRPr="006F7C57">
        <w:rPr>
          <w:rFonts w:ascii="Arial" w:hAnsi="Arial"/>
          <w:sz w:val="22"/>
          <w:szCs w:val="22"/>
        </w:rPr>
        <w:t>than internal</w:t>
      </w:r>
      <w:r w:rsidRPr="006F7C57">
        <w:rPr>
          <w:rFonts w:ascii="Arial" w:hAnsi="Arial"/>
          <w:sz w:val="22"/>
          <w:szCs w:val="22"/>
        </w:rPr>
        <w:t xml:space="preserve"> events (e.g., LOCAs); or risk during shutdown than during normal operation.</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82BB7" w:rsidRPr="006F7C57" w:rsidRDefault="00382BB7" w:rsidP="00C32595">
      <w:pPr>
        <w:widowControl/>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Other risk criteria established by the team leader (e.g.</w:t>
      </w:r>
      <w:r w:rsidR="00BE76F1" w:rsidRPr="006F7C57">
        <w:rPr>
          <w:rFonts w:ascii="Arial" w:hAnsi="Arial"/>
          <w:sz w:val="22"/>
          <w:szCs w:val="22"/>
        </w:rPr>
        <w:t>,</w:t>
      </w:r>
      <w:r w:rsidRPr="006F7C57">
        <w:rPr>
          <w:rFonts w:ascii="Arial" w:hAnsi="Arial"/>
          <w:sz w:val="22"/>
          <w:szCs w:val="22"/>
        </w:rPr>
        <w:t xml:space="preserve"> operating experience, engineering judgment, etc.). In identifying specific inspection areas for the margin review, the team should broadly assess component and operator attributes necessary to meet the probabilistic risk assessment functional success criteria.  For example, if the sample selection review identifies a specific pump failure to start or run as risk- significant, margin review activities should consider all conditions that could reasonably cause loss of pump flow (e.g.</w:t>
      </w:r>
      <w:r w:rsidR="00BE76F1" w:rsidRPr="006F7C57">
        <w:rPr>
          <w:rFonts w:ascii="Arial" w:hAnsi="Arial"/>
          <w:sz w:val="22"/>
          <w:szCs w:val="22"/>
        </w:rPr>
        <w:t>,</w:t>
      </w:r>
      <w:r w:rsidRPr="006F7C57">
        <w:rPr>
          <w:rFonts w:ascii="Arial" w:hAnsi="Arial"/>
          <w:sz w:val="22"/>
          <w:szCs w:val="22"/>
        </w:rPr>
        <w:t xml:space="preserve"> clogged suction strainer, loss of motive power, inadequate net positive suction head, valve misalignment or failure, etc.).</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82BB7" w:rsidRPr="006F7C57" w:rsidRDefault="00382BB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The margin review should evaluate the impact of plant modifications or licensing basis changes on available margin.  Consider licensing changes that can reduce safety analysis margins, such as extended power uprates.  Contact the NRR licensing project manager to obtain this information.</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82BB7" w:rsidRPr="006F7C57" w:rsidRDefault="00382BB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outlineLvl w:val="0"/>
        <w:rPr>
          <w:rFonts w:ascii="Arial" w:hAnsi="Arial"/>
          <w:sz w:val="22"/>
          <w:szCs w:val="22"/>
        </w:rPr>
      </w:pPr>
      <w:r w:rsidRPr="006F7C57">
        <w:rPr>
          <w:rFonts w:ascii="Arial" w:hAnsi="Arial"/>
          <w:sz w:val="22"/>
          <w:szCs w:val="22"/>
        </w:rPr>
        <w:t>The following attributes should be considered in evaluating component margin.</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E32886" w:rsidRPr="006F7C57" w:rsidRDefault="00382BB7" w:rsidP="00C32595">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Analytical (design) margin is the margin in the design calculations related to the performance of the component.  For example, the analytical margin for a pump includes flow and head required for the pump to perform its function compared to the calculated capacity of the equipment.  For valves required to change position, valve thrust margin and stroke time margin should be considered.  For an emergency diesel generator or battery, the capacity margin should be considered.  These design margin values can be extracted from the licensee's design analyses.  The margin between the design performance of components and actual performance can be extracted from test results.  Evaluate test alignments for components to verify that acceptance criteria are appropriate for accident conditions that may differ from the test condition.</w:t>
      </w:r>
    </w:p>
    <w:p w:rsidR="00CE7019" w:rsidRDefault="00CE7019" w:rsidP="00C32595">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E32886" w:rsidRPr="006F7C57" w:rsidRDefault="00E32886" w:rsidP="00C32595">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p>
    <w:p w:rsidR="00382BB7" w:rsidRPr="006F7C57" w:rsidRDefault="00382BB7" w:rsidP="00C32595">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 xml:space="preserve">Operations margin refers to components required to be operated during high risk and/or time critical operations.  During a station blackout, the plant may take credit for rapid operator actions to manually control equipment. The operation of equipment may be dependent on operator actions within specific time limits.  For example, operators may be required to realign the charging pumps within a specific time to prevent a reactor coolant pump seal LOCA in a PWR if cooling water is lost.  In these cases, operators would have little time to recover if </w:t>
      </w:r>
      <w:r w:rsidR="00D42C78" w:rsidRPr="006F7C57">
        <w:rPr>
          <w:rFonts w:ascii="Arial" w:hAnsi="Arial"/>
          <w:sz w:val="22"/>
          <w:szCs w:val="22"/>
        </w:rPr>
        <w:t>the component</w:t>
      </w:r>
      <w:r w:rsidRPr="006F7C57">
        <w:rPr>
          <w:rFonts w:ascii="Arial" w:hAnsi="Arial"/>
          <w:sz w:val="22"/>
          <w:szCs w:val="22"/>
        </w:rPr>
        <w:t xml:space="preserve"> did not respond as expected.</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82BB7" w:rsidRPr="006F7C57" w:rsidRDefault="00382BB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Maintenance margin refers to the physical condition and reliability of the components being reviewed.  The plant PRA may not reflect the actual reliability of the installed components.  Review of system health reports, condition reports, operating experience, and discussions with plant personnel can identify components with a history of failures.  For example, an isolation valve with a history of significant leakage could reduce the margin in a fluid system.  Unreliable HVAC components could affect critical equipment in the area.  Review maintenance rule history and obtain input from the Resident Inspectors.</w:t>
      </w:r>
    </w:p>
    <w:p w:rsidR="00382BB7" w:rsidRPr="006F7C57" w:rsidRDefault="00382BB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4955EB" w:rsidRPr="006F7C57" w:rsidRDefault="00382BB7"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r w:rsidRPr="006F7C57">
        <w:rPr>
          <w:rFonts w:ascii="Arial" w:hAnsi="Arial"/>
          <w:sz w:val="22"/>
          <w:szCs w:val="22"/>
        </w:rPr>
        <w:t>Complexity margin is a subjective evaluation of the complexity of the design associated with the component being considered.  A more complex design may be more vulnerable to failures, and is more likely to include a design error that could result in a potential common mode failure.  For example, an incorrect setpoint in the controls for a component could be applied to both trains of redundant equipment, resulting in both trains being vulnerable to failure</w:t>
      </w:r>
      <w:r w:rsidR="008F2CBE" w:rsidRPr="006F7C57">
        <w:rPr>
          <w:rFonts w:ascii="Arial" w:hAnsi="Arial"/>
          <w:sz w:val="22"/>
          <w:szCs w:val="22"/>
        </w:rPr>
        <w:t xml:space="preserve">. </w:t>
      </w:r>
    </w:p>
    <w:p w:rsidR="004955EB" w:rsidRPr="006F7C57" w:rsidRDefault="004955EB"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p>
    <w:p w:rsidR="004955EB" w:rsidRPr="006F7C57" w:rsidRDefault="004955EB" w:rsidP="00C32595">
      <w:pPr>
        <w:tabs>
          <w:tab w:val="left" w:pos="274"/>
          <w:tab w:val="left" w:pos="806"/>
        </w:tabs>
        <w:ind w:left="807" w:hanging="533"/>
        <w:rPr>
          <w:rFonts w:ascii="Arial" w:hAnsi="Arial"/>
          <w:sz w:val="22"/>
          <w:szCs w:val="22"/>
        </w:rPr>
      </w:pPr>
      <w:r w:rsidRPr="006F7C57">
        <w:rPr>
          <w:rFonts w:ascii="Arial" w:hAnsi="Arial"/>
          <w:sz w:val="22"/>
          <w:szCs w:val="22"/>
        </w:rPr>
        <w:t>c.</w:t>
      </w:r>
      <w:r w:rsidRPr="006F7C57">
        <w:rPr>
          <w:rFonts w:ascii="Arial" w:hAnsi="Arial"/>
          <w:sz w:val="22"/>
          <w:szCs w:val="22"/>
        </w:rPr>
        <w:tab/>
      </w:r>
      <w:r w:rsidR="001B6C79" w:rsidRPr="006F7C57">
        <w:rPr>
          <w:rFonts w:ascii="Arial" w:hAnsi="Arial"/>
          <w:sz w:val="22"/>
          <w:szCs w:val="22"/>
        </w:rPr>
        <w:t>Event Scenario-Based Approach</w:t>
      </w:r>
      <w:r w:rsidR="00497787" w:rsidRPr="006F7C57">
        <w:rPr>
          <w:rFonts w:ascii="Arial" w:hAnsi="Arial"/>
          <w:sz w:val="22"/>
          <w:szCs w:val="22"/>
        </w:rPr>
        <w:t>.</w:t>
      </w:r>
    </w:p>
    <w:p w:rsidR="00877786" w:rsidRPr="006F7C57" w:rsidRDefault="00877786" w:rsidP="00C32595">
      <w:pPr>
        <w:tabs>
          <w:tab w:val="left" w:pos="1080"/>
          <w:tab w:val="left" w:pos="1440"/>
        </w:tabs>
        <w:ind w:left="1440" w:hanging="720"/>
        <w:rPr>
          <w:rFonts w:ascii="Arial" w:hAnsi="Arial"/>
          <w:sz w:val="22"/>
          <w:szCs w:val="22"/>
        </w:rPr>
      </w:pPr>
    </w:p>
    <w:p w:rsidR="00877786" w:rsidRPr="006F7C57" w:rsidRDefault="003804B4" w:rsidP="00C32595">
      <w:pPr>
        <w:numPr>
          <w:ilvl w:val="0"/>
          <w:numId w:val="12"/>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R</w:t>
      </w:r>
      <w:r w:rsidR="008B5101" w:rsidRPr="006F7C57">
        <w:rPr>
          <w:rFonts w:ascii="Arial" w:hAnsi="Arial"/>
          <w:sz w:val="22"/>
          <w:szCs w:val="22"/>
        </w:rPr>
        <w:t>eview</w:t>
      </w:r>
      <w:r w:rsidRPr="006F7C57">
        <w:rPr>
          <w:rFonts w:ascii="Arial" w:hAnsi="Arial"/>
          <w:sz w:val="22"/>
          <w:szCs w:val="22"/>
        </w:rPr>
        <w:t xml:space="preserve"> </w:t>
      </w:r>
      <w:r w:rsidR="008B5101" w:rsidRPr="006F7C57">
        <w:rPr>
          <w:rFonts w:ascii="Arial" w:hAnsi="Arial"/>
          <w:sz w:val="22"/>
          <w:szCs w:val="22"/>
        </w:rPr>
        <w:t xml:space="preserve">the licensee’s most current PRA model, the NRC’s SPAR model and the Risk-Informed Site-Specific SDP Notebook select </w:t>
      </w:r>
      <w:r w:rsidR="00B340BE" w:rsidRPr="006F7C57">
        <w:rPr>
          <w:rFonts w:ascii="Arial" w:hAnsi="Arial"/>
          <w:sz w:val="22"/>
          <w:szCs w:val="22"/>
        </w:rPr>
        <w:t xml:space="preserve">components associated with </w:t>
      </w:r>
      <w:r w:rsidR="008B5101" w:rsidRPr="006F7C57">
        <w:rPr>
          <w:rFonts w:ascii="Arial" w:hAnsi="Arial"/>
          <w:sz w:val="22"/>
          <w:szCs w:val="22"/>
        </w:rPr>
        <w:t>accident sequences.   These accident sequences can be segmented into th</w:t>
      </w:r>
      <w:r w:rsidR="00366F5E" w:rsidRPr="006F7C57">
        <w:rPr>
          <w:rFonts w:ascii="Arial" w:hAnsi="Arial"/>
          <w:sz w:val="22"/>
          <w:szCs w:val="22"/>
        </w:rPr>
        <w:t xml:space="preserve">e following </w:t>
      </w:r>
      <w:r w:rsidR="008B5101" w:rsidRPr="006F7C57">
        <w:rPr>
          <w:rFonts w:ascii="Arial" w:hAnsi="Arial"/>
          <w:sz w:val="22"/>
          <w:szCs w:val="22"/>
        </w:rPr>
        <w:t xml:space="preserve">broad categories – the initiating event frequency, </w:t>
      </w:r>
      <w:r w:rsidR="00366F5E" w:rsidRPr="006F7C57">
        <w:rPr>
          <w:rFonts w:ascii="Arial" w:hAnsi="Arial"/>
          <w:sz w:val="22"/>
          <w:szCs w:val="22"/>
        </w:rPr>
        <w:t xml:space="preserve">and </w:t>
      </w:r>
      <w:r w:rsidR="008B5101" w:rsidRPr="006F7C57">
        <w:rPr>
          <w:rFonts w:ascii="Arial" w:hAnsi="Arial"/>
          <w:sz w:val="22"/>
          <w:szCs w:val="22"/>
        </w:rPr>
        <w:t>the mitigation equipment/functions</w:t>
      </w:r>
      <w:r w:rsidR="00366F5E" w:rsidRPr="006F7C57">
        <w:rPr>
          <w:rFonts w:ascii="Arial" w:hAnsi="Arial"/>
          <w:sz w:val="22"/>
          <w:szCs w:val="22"/>
        </w:rPr>
        <w:t xml:space="preserve">, which include </w:t>
      </w:r>
      <w:r w:rsidR="008B5101" w:rsidRPr="006F7C57">
        <w:rPr>
          <w:rFonts w:ascii="Arial" w:hAnsi="Arial"/>
          <w:sz w:val="22"/>
          <w:szCs w:val="22"/>
        </w:rPr>
        <w:t xml:space="preserve">operator actions for using or recovering the mitigation equipment.  Each of </w:t>
      </w:r>
      <w:r w:rsidR="007470F8" w:rsidRPr="006F7C57">
        <w:rPr>
          <w:rFonts w:ascii="Arial" w:hAnsi="Arial"/>
          <w:sz w:val="22"/>
          <w:szCs w:val="22"/>
        </w:rPr>
        <w:t xml:space="preserve">these </w:t>
      </w:r>
      <w:r w:rsidR="008B5101" w:rsidRPr="006F7C57">
        <w:rPr>
          <w:rFonts w:ascii="Arial" w:hAnsi="Arial"/>
          <w:sz w:val="22"/>
          <w:szCs w:val="22"/>
        </w:rPr>
        <w:t>categories should be inspected.</w:t>
      </w:r>
    </w:p>
    <w:p w:rsidR="00092D4B" w:rsidRPr="006F7C57" w:rsidRDefault="00092D4B" w:rsidP="00C32595">
      <w:pPr>
        <w:tabs>
          <w:tab w:val="left" w:pos="274"/>
          <w:tab w:val="left" w:pos="806"/>
          <w:tab w:val="left" w:pos="1080"/>
          <w:tab w:val="left" w:pos="1440"/>
        </w:tabs>
        <w:ind w:left="1440" w:hanging="634"/>
        <w:rPr>
          <w:rFonts w:ascii="Arial" w:hAnsi="Arial"/>
          <w:sz w:val="22"/>
          <w:szCs w:val="22"/>
        </w:rPr>
      </w:pPr>
    </w:p>
    <w:p w:rsidR="008B5101" w:rsidRPr="006F7C57" w:rsidRDefault="008B5101" w:rsidP="00C32595">
      <w:pPr>
        <w:numPr>
          <w:ilvl w:val="0"/>
          <w:numId w:val="12"/>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For the initiating event (IE) category review the mechanisms that have caused the IE at this and other facilities.  For some IEs there will be a large number of previous events.  In that case take a sampling emphasizing the site-specific ones and the most current that would be applicable to the reactor type.  Include in the inspection any alarms and indications that could alert operators and take shutdown actions prior to the initiating event happening.  Although performance deficiencies of this type</w:t>
      </w:r>
      <w:r w:rsidR="009D6460" w:rsidRPr="006F7C57">
        <w:rPr>
          <w:rFonts w:ascii="Arial" w:hAnsi="Arial"/>
          <w:sz w:val="22"/>
          <w:szCs w:val="22"/>
        </w:rPr>
        <w:t xml:space="preserve"> may</w:t>
      </w:r>
      <w:r w:rsidRPr="006F7C57">
        <w:rPr>
          <w:rFonts w:ascii="Arial" w:hAnsi="Arial"/>
          <w:sz w:val="22"/>
          <w:szCs w:val="22"/>
        </w:rPr>
        <w:t xml:space="preserve"> screen </w:t>
      </w:r>
      <w:r w:rsidR="009D6460" w:rsidRPr="006F7C57">
        <w:rPr>
          <w:rFonts w:ascii="Arial" w:hAnsi="Arial"/>
          <w:sz w:val="22"/>
          <w:szCs w:val="22"/>
        </w:rPr>
        <w:t xml:space="preserve">out as </w:t>
      </w:r>
      <w:r w:rsidRPr="006F7C57">
        <w:rPr>
          <w:rFonts w:ascii="Arial" w:hAnsi="Arial"/>
          <w:sz w:val="22"/>
          <w:szCs w:val="22"/>
        </w:rPr>
        <w:t xml:space="preserve">Green </w:t>
      </w:r>
      <w:r w:rsidR="009D6460" w:rsidRPr="006F7C57">
        <w:rPr>
          <w:rFonts w:ascii="Arial" w:hAnsi="Arial"/>
          <w:sz w:val="22"/>
          <w:szCs w:val="22"/>
        </w:rPr>
        <w:t xml:space="preserve">(very low risk significance) </w:t>
      </w:r>
      <w:r w:rsidRPr="006F7C57">
        <w:rPr>
          <w:rFonts w:ascii="Arial" w:hAnsi="Arial"/>
          <w:sz w:val="22"/>
          <w:szCs w:val="22"/>
        </w:rPr>
        <w:t>under the ROP, identification and rectification of these errors/deficiencies are a benefit to the public and reduce public risk.</w:t>
      </w:r>
    </w:p>
    <w:p w:rsidR="003B7799" w:rsidRPr="006F7C57" w:rsidRDefault="003B7799" w:rsidP="00C32595">
      <w:pPr>
        <w:pStyle w:val="ListParagraph"/>
        <w:rPr>
          <w:rFonts w:ascii="Arial" w:hAnsi="Arial"/>
          <w:sz w:val="22"/>
          <w:szCs w:val="22"/>
        </w:rPr>
      </w:pPr>
    </w:p>
    <w:p w:rsidR="00CE7019" w:rsidRDefault="008B5101" w:rsidP="00C32595">
      <w:pPr>
        <w:numPr>
          <w:ilvl w:val="0"/>
          <w:numId w:val="12"/>
        </w:numPr>
        <w:tabs>
          <w:tab w:val="left" w:pos="274"/>
          <w:tab w:val="left" w:pos="806"/>
          <w:tab w:val="left" w:pos="1440"/>
        </w:tabs>
        <w:ind w:left="1440" w:hanging="634"/>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For the mitigating equipment (ME) category translate the basic events of the dominant cutsets of the PRA model into specific components.  Begin with the </w:t>
      </w:r>
      <w:r w:rsidR="00097232" w:rsidRPr="006F7C57">
        <w:rPr>
          <w:rFonts w:ascii="Arial" w:hAnsi="Arial"/>
          <w:sz w:val="22"/>
          <w:szCs w:val="22"/>
        </w:rPr>
        <w:t xml:space="preserve">component importance measure, for example </w:t>
      </w:r>
      <w:r w:rsidRPr="006F7C57">
        <w:rPr>
          <w:rFonts w:ascii="Arial" w:hAnsi="Arial"/>
          <w:sz w:val="22"/>
          <w:szCs w:val="22"/>
        </w:rPr>
        <w:t>Birnbaum</w:t>
      </w:r>
      <w:r w:rsidR="00097232" w:rsidRPr="006F7C57">
        <w:rPr>
          <w:rFonts w:ascii="Arial" w:hAnsi="Arial"/>
          <w:sz w:val="22"/>
          <w:szCs w:val="22"/>
        </w:rPr>
        <w:t xml:space="preserve">, </w:t>
      </w:r>
      <w:r w:rsidRPr="006F7C57">
        <w:rPr>
          <w:rFonts w:ascii="Arial" w:hAnsi="Arial"/>
          <w:sz w:val="22"/>
          <w:szCs w:val="22"/>
        </w:rPr>
        <w:t>to gauge its risk worth.  This numerical result is the increase in risk for the component being out of service for one year.</w:t>
      </w:r>
    </w:p>
    <w:p w:rsidR="00092D4B" w:rsidRPr="006F7C57" w:rsidRDefault="00092D4B" w:rsidP="00C32595">
      <w:pPr>
        <w:tabs>
          <w:tab w:val="left" w:pos="1080"/>
          <w:tab w:val="left" w:pos="1440"/>
        </w:tabs>
        <w:ind w:left="1440" w:hanging="634"/>
        <w:jc w:val="both"/>
        <w:rPr>
          <w:rFonts w:ascii="Arial" w:hAnsi="Arial"/>
          <w:sz w:val="22"/>
          <w:szCs w:val="22"/>
        </w:rPr>
      </w:pPr>
    </w:p>
    <w:p w:rsidR="008B5101" w:rsidRPr="006F7C57" w:rsidRDefault="0062612F" w:rsidP="00C32595">
      <w:pPr>
        <w:numPr>
          <w:ilvl w:val="0"/>
          <w:numId w:val="12"/>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C</w:t>
      </w:r>
      <w:r w:rsidR="008B5101" w:rsidRPr="006F7C57">
        <w:rPr>
          <w:rFonts w:ascii="Arial" w:hAnsi="Arial"/>
          <w:sz w:val="22"/>
          <w:szCs w:val="22"/>
        </w:rPr>
        <w:t xml:space="preserve">onsideration </w:t>
      </w:r>
      <w:r w:rsidR="00302EFB" w:rsidRPr="006F7C57">
        <w:rPr>
          <w:rFonts w:ascii="Arial" w:hAnsi="Arial"/>
          <w:sz w:val="22"/>
          <w:szCs w:val="22"/>
        </w:rPr>
        <w:t xml:space="preserve">should also be given to </w:t>
      </w:r>
      <w:r w:rsidR="008B5101" w:rsidRPr="006F7C57">
        <w:rPr>
          <w:rFonts w:ascii="Arial" w:hAnsi="Arial"/>
          <w:sz w:val="22"/>
          <w:szCs w:val="22"/>
        </w:rPr>
        <w:t>the following factors</w:t>
      </w:r>
      <w:r w:rsidR="00B340BE" w:rsidRPr="006F7C57">
        <w:rPr>
          <w:rFonts w:ascii="Arial" w:hAnsi="Arial"/>
          <w:sz w:val="22"/>
          <w:szCs w:val="22"/>
        </w:rPr>
        <w:t>:</w:t>
      </w:r>
    </w:p>
    <w:p w:rsidR="008B5101" w:rsidRPr="006F7C57" w:rsidRDefault="008B5101" w:rsidP="00C32595">
      <w:pPr>
        <w:tabs>
          <w:tab w:val="left" w:pos="1080"/>
          <w:tab w:val="left" w:pos="1440"/>
        </w:tabs>
        <w:ind w:left="1440" w:hanging="1440"/>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What is a reasonable exposure time?</w:t>
      </w:r>
    </w:p>
    <w:p w:rsidR="00497787" w:rsidRPr="006F7C57" w:rsidRDefault="00497787" w:rsidP="00C32595">
      <w:pPr>
        <w:tabs>
          <w:tab w:val="left" w:pos="274"/>
          <w:tab w:val="left" w:pos="806"/>
          <w:tab w:val="left" w:pos="1080"/>
          <w:tab w:val="left" w:pos="1440"/>
          <w:tab w:val="left" w:pos="2074"/>
        </w:tabs>
        <w:ind w:leftChars="1440" w:left="4090" w:hanging="634"/>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Is this a standby or normally operating component?</w:t>
      </w:r>
    </w:p>
    <w:p w:rsidR="00497787" w:rsidRPr="006F7C57" w:rsidRDefault="00497787" w:rsidP="00C32595">
      <w:pPr>
        <w:tabs>
          <w:tab w:val="left" w:pos="274"/>
          <w:tab w:val="left" w:pos="806"/>
          <w:tab w:val="left" w:pos="1440"/>
          <w:tab w:val="left" w:pos="2074"/>
        </w:tabs>
        <w:ind w:left="1440"/>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How well does the normal operating condition mirror the accident</w:t>
      </w:r>
      <w:r w:rsidR="00497787" w:rsidRPr="006F7C57">
        <w:rPr>
          <w:rFonts w:ascii="Arial" w:hAnsi="Arial"/>
          <w:sz w:val="22"/>
          <w:szCs w:val="22"/>
        </w:rPr>
        <w:t xml:space="preserve"> </w:t>
      </w:r>
      <w:r w:rsidRPr="006F7C57">
        <w:rPr>
          <w:rFonts w:ascii="Arial" w:hAnsi="Arial"/>
          <w:sz w:val="22"/>
          <w:szCs w:val="22"/>
        </w:rPr>
        <w:t>conditions</w:t>
      </w:r>
    </w:p>
    <w:p w:rsidR="00497787" w:rsidRPr="006F7C57" w:rsidRDefault="00497787" w:rsidP="00C32595">
      <w:pPr>
        <w:tabs>
          <w:tab w:val="left" w:pos="274"/>
          <w:tab w:val="left" w:pos="806"/>
          <w:tab w:val="left" w:pos="1440"/>
          <w:tab w:val="left" w:pos="2074"/>
        </w:tabs>
        <w:ind w:left="1440"/>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What level of confidence does the periodic testing give in terms of accident performance?</w:t>
      </w:r>
    </w:p>
    <w:p w:rsidR="00497787" w:rsidRPr="006F7C57" w:rsidRDefault="00497787" w:rsidP="00C32595">
      <w:pPr>
        <w:tabs>
          <w:tab w:val="left" w:pos="274"/>
          <w:tab w:val="left" w:pos="806"/>
          <w:tab w:val="left" w:pos="1440"/>
          <w:tab w:val="left" w:pos="2074"/>
        </w:tabs>
        <w:ind w:left="1440"/>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The potential failure mechanism involved</w:t>
      </w:r>
    </w:p>
    <w:p w:rsidR="00497787" w:rsidRPr="006F7C57" w:rsidRDefault="00497787" w:rsidP="00C32595">
      <w:pPr>
        <w:tabs>
          <w:tab w:val="left" w:pos="274"/>
          <w:tab w:val="left" w:pos="806"/>
          <w:tab w:val="left" w:pos="1440"/>
          <w:tab w:val="left" w:pos="2074"/>
        </w:tabs>
        <w:ind w:left="1440"/>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Do Technical Specifications govern how long the component can be out of service</w:t>
      </w:r>
    </w:p>
    <w:p w:rsidR="001B3378" w:rsidRPr="006F7C57" w:rsidRDefault="001B3378" w:rsidP="00C32595">
      <w:pPr>
        <w:tabs>
          <w:tab w:val="left" w:pos="274"/>
          <w:tab w:val="left" w:pos="806"/>
          <w:tab w:val="left" w:pos="1440"/>
          <w:tab w:val="left" w:pos="2074"/>
        </w:tabs>
        <w:rPr>
          <w:rFonts w:ascii="Arial" w:hAnsi="Arial"/>
          <w:sz w:val="22"/>
          <w:szCs w:val="22"/>
        </w:rPr>
      </w:pPr>
    </w:p>
    <w:p w:rsidR="008B5101" w:rsidRPr="006F7C57" w:rsidRDefault="008B5101" w:rsidP="00C32595">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Is recovery from the component’s failure reasonable</w:t>
      </w:r>
      <w:r w:rsidR="008A516E" w:rsidRPr="006F7C57">
        <w:rPr>
          <w:rFonts w:ascii="Arial" w:hAnsi="Arial"/>
          <w:sz w:val="22"/>
          <w:szCs w:val="22"/>
        </w:rPr>
        <w:t>?</w:t>
      </w:r>
    </w:p>
    <w:p w:rsidR="00DE32D6" w:rsidRPr="006F7C57" w:rsidRDefault="00DE32D6" w:rsidP="00C32595">
      <w:pPr>
        <w:pStyle w:val="ListParagraph"/>
        <w:rPr>
          <w:rFonts w:ascii="Arial" w:hAnsi="Arial"/>
          <w:sz w:val="22"/>
          <w:szCs w:val="22"/>
        </w:rPr>
      </w:pPr>
    </w:p>
    <w:p w:rsidR="00DE32D6" w:rsidRPr="006F7C57" w:rsidRDefault="00DE32D6" w:rsidP="00C32595">
      <w:pPr>
        <w:numPr>
          <w:ilvl w:val="0"/>
          <w:numId w:val="6"/>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Example Scenarios</w:t>
      </w:r>
    </w:p>
    <w:p w:rsidR="008B5101" w:rsidRPr="006F7C57" w:rsidRDefault="008B5101" w:rsidP="00C32595">
      <w:pPr>
        <w:rPr>
          <w:rFonts w:ascii="Arial" w:hAnsi="Arial"/>
          <w:sz w:val="22"/>
          <w:szCs w:val="22"/>
        </w:rPr>
      </w:pPr>
    </w:p>
    <w:p w:rsidR="005E71F4" w:rsidRPr="006F7C57" w:rsidRDefault="005E71F4" w:rsidP="00C32595">
      <w:pPr>
        <w:numPr>
          <w:ilvl w:val="0"/>
          <w:numId w:val="18"/>
        </w:numPr>
        <w:tabs>
          <w:tab w:val="left" w:pos="274"/>
          <w:tab w:val="left" w:pos="806"/>
          <w:tab w:val="left" w:pos="1440"/>
          <w:tab w:val="left" w:pos="2074"/>
        </w:tabs>
        <w:ind w:left="2074" w:hanging="634"/>
        <w:jc w:val="both"/>
        <w:rPr>
          <w:rFonts w:ascii="Arial" w:hAnsi="Arial"/>
          <w:sz w:val="22"/>
          <w:szCs w:val="22"/>
        </w:rPr>
      </w:pPr>
      <w:r w:rsidRPr="006F7C57">
        <w:rPr>
          <w:rFonts w:ascii="Arial" w:hAnsi="Arial"/>
          <w:sz w:val="22"/>
          <w:szCs w:val="22"/>
        </w:rPr>
        <w:t xml:space="preserve">Example #1 – A safety related instrument inverter with a Birnbaum value of 2E-4 is normally in service </w:t>
      </w:r>
      <w:r w:rsidR="00555AC7" w:rsidRPr="006F7C57">
        <w:rPr>
          <w:rFonts w:ascii="Arial" w:hAnsi="Arial"/>
          <w:sz w:val="22"/>
          <w:szCs w:val="22"/>
        </w:rPr>
        <w:t xml:space="preserve">and </w:t>
      </w:r>
      <w:r w:rsidRPr="006F7C57">
        <w:rPr>
          <w:rFonts w:ascii="Arial" w:hAnsi="Arial"/>
          <w:sz w:val="22"/>
          <w:szCs w:val="22"/>
        </w:rPr>
        <w:t>carries loads equal to or less than those for accident conditions.  Recovery from inverter failure is not reasonable.  It is routinely monitored by aux operators every 8 hours and its failure is fully known by the operators in the Main Control Room via multiple alarms and equipment failures but, does not cause a reactor trip.  Technical Specifications does require plant shutdown with</w:t>
      </w:r>
      <w:r w:rsidR="00555AC7" w:rsidRPr="006F7C57">
        <w:rPr>
          <w:rFonts w:ascii="Arial" w:hAnsi="Arial"/>
          <w:sz w:val="22"/>
          <w:szCs w:val="22"/>
        </w:rPr>
        <w:t>in</w:t>
      </w:r>
      <w:r w:rsidRPr="006F7C57">
        <w:rPr>
          <w:rFonts w:ascii="Arial" w:hAnsi="Arial"/>
          <w:sz w:val="22"/>
          <w:szCs w:val="22"/>
        </w:rPr>
        <w:t xml:space="preserve"> 6 hours upon loss of the inverter.  Just using the Birnbaum, this would be a “high” risk component for inclusion in the inspection sample.  However, realistically the component can only be out of service less than a day before the plant is shutdown.  Now the risk significance is 2E-4 * 1/365 days = 5.5E-7 (Green).  Given a reasonable exposure time and that the normal operating conditions are essentially performing a constant test of the inverter; it should be classified as “low” risk.</w:t>
      </w:r>
    </w:p>
    <w:p w:rsidR="005E71F4" w:rsidRPr="006F7C57" w:rsidRDefault="005E71F4" w:rsidP="00C32595">
      <w:pPr>
        <w:tabs>
          <w:tab w:val="left" w:pos="1440"/>
        </w:tabs>
        <w:ind w:left="1440"/>
        <w:rPr>
          <w:rFonts w:ascii="Arial" w:hAnsi="Arial"/>
          <w:sz w:val="22"/>
          <w:szCs w:val="22"/>
        </w:rPr>
      </w:pPr>
    </w:p>
    <w:p w:rsidR="005E71F4" w:rsidRPr="006F7C57" w:rsidRDefault="005E71F4" w:rsidP="00C32595">
      <w:pPr>
        <w:numPr>
          <w:ilvl w:val="0"/>
          <w:numId w:val="18"/>
        </w:numPr>
        <w:tabs>
          <w:tab w:val="left" w:pos="274"/>
          <w:tab w:val="left" w:pos="806"/>
          <w:tab w:val="left" w:pos="1440"/>
          <w:tab w:val="left" w:pos="2074"/>
        </w:tabs>
        <w:ind w:left="2074" w:hanging="634"/>
        <w:jc w:val="both"/>
        <w:rPr>
          <w:rFonts w:ascii="Arial" w:hAnsi="Arial"/>
          <w:sz w:val="22"/>
          <w:szCs w:val="22"/>
        </w:rPr>
      </w:pPr>
      <w:r w:rsidRPr="006F7C57">
        <w:rPr>
          <w:rFonts w:ascii="Arial" w:hAnsi="Arial"/>
          <w:sz w:val="22"/>
          <w:szCs w:val="22"/>
        </w:rPr>
        <w:t xml:space="preserve">Example #2 – A non-Technical Specification Auxiliary Feed </w:t>
      </w:r>
      <w:r w:rsidR="00997B30" w:rsidRPr="006F7C57">
        <w:rPr>
          <w:rFonts w:ascii="Arial" w:hAnsi="Arial"/>
          <w:sz w:val="22"/>
          <w:szCs w:val="22"/>
        </w:rPr>
        <w:t>W</w:t>
      </w:r>
      <w:r w:rsidRPr="006F7C57">
        <w:rPr>
          <w:rFonts w:ascii="Arial" w:hAnsi="Arial"/>
          <w:sz w:val="22"/>
          <w:szCs w:val="22"/>
        </w:rPr>
        <w:t>ater Pump with a Birnbaum of 2E-4 is maintained by the licensee in a standby condition with no routine monitoring by aux operators.  It is energized (bump tested) every quarter and flow tested to a head curve every 18 months.  This component clearly should be included in the inspection sample.  A simple breaker or discharge valve mis-alignment/failure could realistically have a 90 day exposure time or a risk significance of 2E-4 * 90/365 days = 5E-5 (Yellow).  This would be a fail to start in the PRA.  A bearing mis-assembly may only show up during a flow test as a fail to run with a risk significance of 2E-4 (Red).</w:t>
      </w:r>
    </w:p>
    <w:p w:rsidR="00CE7019" w:rsidRDefault="00CE7019" w:rsidP="00C32595">
      <w:pPr>
        <w:tabs>
          <w:tab w:val="left" w:pos="1440"/>
        </w:tabs>
        <w:ind w:left="1440"/>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5E71F4" w:rsidRPr="006F7C57" w:rsidRDefault="005E71F4" w:rsidP="00C32595">
      <w:pPr>
        <w:tabs>
          <w:tab w:val="left" w:pos="1440"/>
        </w:tabs>
        <w:ind w:left="1440"/>
        <w:rPr>
          <w:rFonts w:ascii="Arial" w:hAnsi="Arial"/>
          <w:sz w:val="22"/>
          <w:szCs w:val="22"/>
        </w:rPr>
      </w:pPr>
    </w:p>
    <w:p w:rsidR="008F2CBE" w:rsidRPr="006F7C57" w:rsidRDefault="005E71F4" w:rsidP="00C32595">
      <w:pPr>
        <w:tabs>
          <w:tab w:val="left" w:pos="274"/>
          <w:tab w:val="left" w:pos="806"/>
          <w:tab w:val="left" w:pos="1440"/>
          <w:tab w:val="left" w:pos="2074"/>
        </w:tabs>
        <w:ind w:left="2074"/>
        <w:jc w:val="both"/>
        <w:rPr>
          <w:rFonts w:ascii="Arial" w:hAnsi="Arial"/>
          <w:sz w:val="22"/>
          <w:szCs w:val="22"/>
        </w:rPr>
      </w:pPr>
      <w:r w:rsidRPr="006F7C57">
        <w:rPr>
          <w:rFonts w:ascii="Arial" w:hAnsi="Arial"/>
          <w:sz w:val="22"/>
          <w:szCs w:val="22"/>
        </w:rPr>
        <w:t>The attributes for emphasis during the component inspection should be biased, depending upon the answers to these questions.  Recognize that for standby components the fail-to-run is far more serious than the fail-to-start</w:t>
      </w:r>
      <w:r w:rsidR="00C92A8F" w:rsidRPr="006F7C57">
        <w:rPr>
          <w:rFonts w:ascii="Arial" w:hAnsi="Arial"/>
          <w:sz w:val="22"/>
          <w:szCs w:val="22"/>
        </w:rPr>
        <w:t xml:space="preserve"> because recovery from failed-to-</w:t>
      </w:r>
      <w:r w:rsidR="008C302B" w:rsidRPr="006F7C57">
        <w:rPr>
          <w:rFonts w:ascii="Arial" w:hAnsi="Arial"/>
          <w:sz w:val="22"/>
          <w:szCs w:val="22"/>
        </w:rPr>
        <w:t>run is more difficult to accomplish by the nature of the failure (i.e., correction to a bearing mis-assembly would require component disassembly which would take much longer time than a correction of a simple breaker or valve misalignment)</w:t>
      </w:r>
      <w:r w:rsidRPr="006F7C57">
        <w:rPr>
          <w:rFonts w:ascii="Arial" w:hAnsi="Arial"/>
          <w:sz w:val="22"/>
          <w:szCs w:val="22"/>
        </w:rPr>
        <w:t xml:space="preserve">.  </w:t>
      </w:r>
      <w:r w:rsidR="008C302B" w:rsidRPr="006F7C57">
        <w:rPr>
          <w:rFonts w:ascii="Arial" w:hAnsi="Arial"/>
          <w:sz w:val="22"/>
          <w:szCs w:val="22"/>
        </w:rPr>
        <w:t xml:space="preserve">Additionally, </w:t>
      </w:r>
      <w:r w:rsidRPr="006F7C57">
        <w:rPr>
          <w:rFonts w:ascii="Arial" w:hAnsi="Arial"/>
          <w:sz w:val="22"/>
          <w:szCs w:val="22"/>
        </w:rPr>
        <w:t>fail</w:t>
      </w:r>
      <w:r w:rsidR="008C302B" w:rsidRPr="006F7C57">
        <w:rPr>
          <w:rFonts w:ascii="Arial" w:hAnsi="Arial"/>
          <w:sz w:val="22"/>
          <w:szCs w:val="22"/>
        </w:rPr>
        <w:t>-</w:t>
      </w:r>
      <w:r w:rsidRPr="006F7C57">
        <w:rPr>
          <w:rFonts w:ascii="Arial" w:hAnsi="Arial"/>
          <w:sz w:val="22"/>
          <w:szCs w:val="22"/>
        </w:rPr>
        <w:t>to</w:t>
      </w:r>
      <w:r w:rsidR="008C302B" w:rsidRPr="006F7C57">
        <w:rPr>
          <w:rFonts w:ascii="Arial" w:hAnsi="Arial"/>
          <w:sz w:val="22"/>
          <w:szCs w:val="22"/>
        </w:rPr>
        <w:t>-</w:t>
      </w:r>
      <w:r w:rsidRPr="006F7C57">
        <w:rPr>
          <w:rFonts w:ascii="Arial" w:hAnsi="Arial"/>
          <w:sz w:val="22"/>
          <w:szCs w:val="22"/>
        </w:rPr>
        <w:t>run has a longer exposure time since it takes longer to reveal itself</w:t>
      </w:r>
      <w:r w:rsidR="00A118BA" w:rsidRPr="006F7C57">
        <w:rPr>
          <w:rFonts w:ascii="Arial" w:hAnsi="Arial"/>
          <w:sz w:val="22"/>
          <w:szCs w:val="22"/>
        </w:rPr>
        <w:t xml:space="preserve"> because surveillances performed to verify ability of SSCs to perform over an extended period is performed less frequently</w:t>
      </w:r>
      <w:r w:rsidRPr="006F7C57">
        <w:rPr>
          <w:rFonts w:ascii="Arial" w:hAnsi="Arial"/>
          <w:sz w:val="22"/>
          <w:szCs w:val="22"/>
        </w:rPr>
        <w:t>.  Therefore, the inspection for the FTR mechanism should take precedence.  Also, inspection of the pump’s suction valve would take precedence over the discharge valve.  A failure of the suction valve</w:t>
      </w:r>
      <w:r w:rsidR="00A118BA" w:rsidRPr="006F7C57">
        <w:rPr>
          <w:rFonts w:ascii="Arial" w:hAnsi="Arial"/>
          <w:sz w:val="22"/>
          <w:szCs w:val="22"/>
        </w:rPr>
        <w:t xml:space="preserve">, whether through a mechanical or electrical failure or because the valve is mispositioned, </w:t>
      </w:r>
      <w:r w:rsidRPr="006F7C57">
        <w:rPr>
          <w:rFonts w:ascii="Arial" w:hAnsi="Arial"/>
          <w:sz w:val="22"/>
          <w:szCs w:val="22"/>
        </w:rPr>
        <w:t>may cause un-recoverable pump failure in a matter of minutes whereas</w:t>
      </w:r>
      <w:r w:rsidR="00555AC7" w:rsidRPr="006F7C57">
        <w:rPr>
          <w:rFonts w:ascii="Arial" w:hAnsi="Arial"/>
          <w:sz w:val="22"/>
          <w:szCs w:val="22"/>
        </w:rPr>
        <w:t xml:space="preserve"> failure of the discharge valve may cause pump failure in matter of </w:t>
      </w:r>
      <w:r w:rsidRPr="006F7C57">
        <w:rPr>
          <w:rFonts w:ascii="Arial" w:hAnsi="Arial"/>
          <w:sz w:val="22"/>
          <w:szCs w:val="22"/>
        </w:rPr>
        <w:t>hours</w:t>
      </w:r>
      <w:r w:rsidR="00555AC7" w:rsidRPr="006F7C57">
        <w:rPr>
          <w:rFonts w:ascii="Arial" w:hAnsi="Arial"/>
          <w:sz w:val="22"/>
          <w:szCs w:val="22"/>
        </w:rPr>
        <w:t xml:space="preserve">.  </w:t>
      </w:r>
      <w:r w:rsidRPr="006F7C57">
        <w:rPr>
          <w:rFonts w:ascii="Arial" w:hAnsi="Arial"/>
          <w:sz w:val="22"/>
          <w:szCs w:val="22"/>
        </w:rPr>
        <w:t xml:space="preserve">Once the component is selected, two other facets should be included in the inspection. The first </w:t>
      </w:r>
      <w:r w:rsidR="00555AC7" w:rsidRPr="006F7C57">
        <w:rPr>
          <w:rFonts w:ascii="Arial" w:hAnsi="Arial"/>
          <w:sz w:val="22"/>
          <w:szCs w:val="22"/>
        </w:rPr>
        <w:t xml:space="preserve">items to inspect are </w:t>
      </w:r>
      <w:r w:rsidRPr="006F7C57">
        <w:rPr>
          <w:rFonts w:ascii="Arial" w:hAnsi="Arial"/>
          <w:sz w:val="22"/>
          <w:szCs w:val="22"/>
        </w:rPr>
        <w:t xml:space="preserve">those mechanisms that could result in a common cause failure.  The second </w:t>
      </w:r>
      <w:r w:rsidR="00555AC7" w:rsidRPr="006F7C57">
        <w:rPr>
          <w:rFonts w:ascii="Arial" w:hAnsi="Arial"/>
          <w:sz w:val="22"/>
          <w:szCs w:val="22"/>
        </w:rPr>
        <w:t xml:space="preserve">item to inspect is </w:t>
      </w:r>
      <w:r w:rsidRPr="006F7C57">
        <w:rPr>
          <w:rFonts w:ascii="Arial" w:hAnsi="Arial"/>
          <w:sz w:val="22"/>
          <w:szCs w:val="22"/>
        </w:rPr>
        <w:t>confirmation that the machinery history/reliability is reasonably consistent with the PRA basic event failure probability.</w:t>
      </w:r>
    </w:p>
    <w:p w:rsidR="005E71F4" w:rsidRPr="006F7C57" w:rsidRDefault="005E71F4" w:rsidP="00C32595">
      <w:pPr>
        <w:tabs>
          <w:tab w:val="left" w:pos="1440"/>
        </w:tabs>
        <w:ind w:left="1440"/>
        <w:rPr>
          <w:rFonts w:ascii="Arial" w:hAnsi="Arial"/>
          <w:sz w:val="22"/>
          <w:szCs w:val="22"/>
        </w:rPr>
      </w:pPr>
    </w:p>
    <w:p w:rsidR="00782D7F" w:rsidRPr="006F7C57" w:rsidRDefault="00782D7F" w:rsidP="00C32595">
      <w:pPr>
        <w:widowControl/>
        <w:numPr>
          <w:ilvl w:val="1"/>
          <w:numId w:val="13"/>
        </w:numPr>
        <w:tabs>
          <w:tab w:val="left" w:pos="720"/>
          <w:tab w:val="left" w:pos="3240"/>
          <w:tab w:val="left" w:pos="3874"/>
          <w:tab w:val="left" w:pos="4507"/>
          <w:tab w:val="left" w:pos="5040"/>
          <w:tab w:val="left" w:pos="5674"/>
          <w:tab w:val="left" w:pos="6307"/>
          <w:tab w:val="left" w:pos="7474"/>
          <w:tab w:val="left" w:pos="8107"/>
          <w:tab w:val="left" w:pos="8726"/>
        </w:tabs>
        <w:ind w:left="360" w:hanging="360"/>
        <w:jc w:val="both"/>
        <w:rPr>
          <w:rFonts w:ascii="Arial" w:hAnsi="Arial"/>
          <w:sz w:val="22"/>
          <w:szCs w:val="22"/>
        </w:rPr>
      </w:pPr>
      <w:r w:rsidRPr="006F7C57">
        <w:rPr>
          <w:rFonts w:ascii="Arial" w:hAnsi="Arial"/>
          <w:sz w:val="22"/>
          <w:szCs w:val="22"/>
        </w:rPr>
        <w:t>Inspection Requirements and Guidance</w:t>
      </w:r>
    </w:p>
    <w:p w:rsidR="00782D7F" w:rsidRPr="006F7C57" w:rsidRDefault="00782D7F" w:rsidP="00C32595">
      <w:pPr>
        <w:widowControl/>
        <w:tabs>
          <w:tab w:val="left" w:pos="720"/>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600"/>
        <w:jc w:val="both"/>
        <w:rPr>
          <w:rFonts w:ascii="Arial" w:hAnsi="Arial"/>
          <w:sz w:val="22"/>
          <w:szCs w:val="22"/>
        </w:rPr>
      </w:pPr>
    </w:p>
    <w:p w:rsidR="00782D7F" w:rsidRPr="006F7C57" w:rsidRDefault="00782D7F" w:rsidP="00C32595">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u w:val="single"/>
        </w:rPr>
        <w:t>Design Review</w:t>
      </w:r>
      <w:r w:rsidRPr="006F7C57">
        <w:rPr>
          <w:rFonts w:ascii="Arial" w:hAnsi="Arial"/>
          <w:sz w:val="22"/>
          <w:szCs w:val="22"/>
        </w:rPr>
        <w:t>:  Verify that components will function as required and support the proper operation of associated systems. Verify the appropriateness of design assumptions, boundary conditions, and models.  Independent calculations by inspectors may be required to verify appropriateness of the licensee</w:t>
      </w:r>
      <w:r w:rsidRPr="006F7C57">
        <w:rPr>
          <w:rFonts w:ascii="Arial" w:hAnsi="Arial"/>
          <w:sz w:val="22"/>
          <w:szCs w:val="22"/>
        </w:rPr>
        <w:sym w:font="WP TypographicSymbols" w:char="003D"/>
      </w:r>
      <w:r w:rsidRPr="006F7C57">
        <w:rPr>
          <w:rFonts w:ascii="Arial" w:hAnsi="Arial"/>
          <w:sz w:val="22"/>
          <w:szCs w:val="22"/>
        </w:rPr>
        <w:t xml:space="preserve">s analysis methods. </w:t>
      </w:r>
    </w:p>
    <w:p w:rsidR="00782D7F" w:rsidRPr="006F7C57" w:rsidRDefault="00782D7F"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 xml:space="preserve"> </w:t>
      </w:r>
    </w:p>
    <w:p w:rsidR="00782D7F" w:rsidRPr="006F7C57" w:rsidRDefault="00841428" w:rsidP="00C32595">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ab/>
      </w:r>
      <w:r w:rsidR="00C97D48" w:rsidRPr="006F7C57">
        <w:rPr>
          <w:rFonts w:ascii="Arial" w:hAnsi="Arial"/>
          <w:sz w:val="22"/>
          <w:szCs w:val="22"/>
        </w:rPr>
        <w:tab/>
      </w:r>
      <w:r w:rsidR="00782D7F" w:rsidRPr="006F7C57">
        <w:rPr>
          <w:rFonts w:ascii="Arial" w:hAnsi="Arial"/>
          <w:sz w:val="22"/>
          <w:szCs w:val="22"/>
        </w:rPr>
        <w:t>Determine whether the design basis is met by the installed and tested configuration. Review the original purpose of the design and the manner/conditions under which the system will be required to function during transients and accidents.  If UFSAR information was used as inputs for design or procedures, these inputs should be verified to be con</w:t>
      </w:r>
      <w:r w:rsidRPr="006F7C57">
        <w:rPr>
          <w:rFonts w:ascii="Arial" w:hAnsi="Arial"/>
          <w:sz w:val="22"/>
          <w:szCs w:val="22"/>
        </w:rPr>
        <w:t xml:space="preserve">sistent with the design bases. </w:t>
      </w:r>
      <w:r w:rsidR="00782D7F" w:rsidRPr="006F7C57">
        <w:rPr>
          <w:rFonts w:ascii="Arial" w:hAnsi="Arial"/>
          <w:sz w:val="22"/>
          <w:szCs w:val="22"/>
        </w:rPr>
        <w:t>Review interfaces between safety related and non-safety related components.</w:t>
      </w:r>
    </w:p>
    <w:p w:rsidR="00782D7F" w:rsidRPr="006F7C57" w:rsidRDefault="00782D7F"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
    <w:p w:rsidR="00782D7F" w:rsidRPr="006F7C57" w:rsidRDefault="00C97D48" w:rsidP="00C32595">
      <w:pPr>
        <w:widowControl/>
        <w:tabs>
          <w:tab w:val="left" w:pos="274"/>
          <w:tab w:val="left" w:pos="360"/>
          <w:tab w:val="left" w:pos="72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ab/>
      </w:r>
      <w:r w:rsidRPr="006F7C57">
        <w:rPr>
          <w:rFonts w:ascii="Arial" w:hAnsi="Arial"/>
          <w:sz w:val="22"/>
          <w:szCs w:val="22"/>
        </w:rPr>
        <w:tab/>
      </w:r>
      <w:r w:rsidRPr="006F7C57">
        <w:rPr>
          <w:rFonts w:ascii="Arial" w:hAnsi="Arial"/>
          <w:sz w:val="22"/>
          <w:szCs w:val="22"/>
        </w:rPr>
        <w:tab/>
      </w:r>
      <w:r w:rsidR="00782D7F" w:rsidRPr="006F7C57">
        <w:rPr>
          <w:rFonts w:ascii="Arial" w:hAnsi="Arial"/>
          <w:sz w:val="22"/>
          <w:szCs w:val="22"/>
        </w:rPr>
        <w:t xml:space="preserve">Focus on those attributes that are not fully demonstrated by testing, have not received recent in-depth NRC review, or are critical for the </w:t>
      </w:r>
      <w:r w:rsidR="00BB3897" w:rsidRPr="006F7C57">
        <w:rPr>
          <w:rFonts w:ascii="Arial" w:hAnsi="Arial"/>
          <w:sz w:val="22"/>
          <w:szCs w:val="22"/>
        </w:rPr>
        <w:t xml:space="preserve">component </w:t>
      </w:r>
      <w:r w:rsidR="00782D7F" w:rsidRPr="006F7C57">
        <w:rPr>
          <w:rFonts w:ascii="Arial" w:hAnsi="Arial"/>
          <w:sz w:val="22"/>
          <w:szCs w:val="22"/>
        </w:rPr>
        <w:t xml:space="preserve">function.  Appendix 1, </w:t>
      </w:r>
      <w:r w:rsidR="00782D7F" w:rsidRPr="006F7C57">
        <w:rPr>
          <w:rFonts w:ascii="Arial" w:hAnsi="Arial"/>
          <w:sz w:val="22"/>
          <w:szCs w:val="22"/>
        </w:rPr>
        <w:sym w:font="WP TypographicSymbols" w:char="0041"/>
      </w:r>
      <w:r w:rsidR="00782D7F" w:rsidRPr="006F7C57">
        <w:rPr>
          <w:rFonts w:ascii="Arial" w:hAnsi="Arial"/>
          <w:sz w:val="22"/>
          <w:szCs w:val="22"/>
        </w:rPr>
        <w:t>Component Review Attributes,</w:t>
      </w:r>
      <w:r w:rsidR="00782D7F" w:rsidRPr="006F7C57">
        <w:rPr>
          <w:rFonts w:ascii="Arial" w:hAnsi="Arial"/>
          <w:sz w:val="22"/>
          <w:szCs w:val="22"/>
        </w:rPr>
        <w:sym w:font="WP TypographicSymbols" w:char="0040"/>
      </w:r>
      <w:r w:rsidR="00782D7F" w:rsidRPr="006F7C57">
        <w:rPr>
          <w:rFonts w:ascii="Arial" w:hAnsi="Arial"/>
          <w:sz w:val="22"/>
          <w:szCs w:val="22"/>
        </w:rPr>
        <w:t xml:space="preserve"> lists attributes needed for a component to perform its required function and potential inspection activities.  The listing should be modified as appropriate based on the selected components.  Appendix 2 lists component design review considerations.</w:t>
      </w:r>
    </w:p>
    <w:p w:rsidR="00380B49" w:rsidRPr="006F7C57" w:rsidRDefault="00380B49" w:rsidP="00C32595">
      <w:pPr>
        <w:widowControl/>
        <w:tabs>
          <w:tab w:val="left" w:pos="360"/>
          <w:tab w:val="left" w:pos="72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p>
    <w:p w:rsidR="00CE7019" w:rsidRDefault="00380B49" w:rsidP="00C32595">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Review outstanding design issues, including open/deferred or canceled engineering action items, temporary modifications, operator workarounds, and items that are tracked by the operations or engineering departments.  </w:t>
      </w:r>
      <w:r w:rsidR="003F39B6" w:rsidRPr="006F7C57">
        <w:rPr>
          <w:rFonts w:ascii="Arial" w:hAnsi="Arial"/>
          <w:sz w:val="22"/>
          <w:szCs w:val="22"/>
        </w:rPr>
        <w:t xml:space="preserve">For the </w:t>
      </w:r>
    </w:p>
    <w:p w:rsidR="00380B49" w:rsidRPr="006F7C57" w:rsidRDefault="003F39B6" w:rsidP="00CE70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sz w:val="22"/>
          <w:szCs w:val="22"/>
        </w:rPr>
      </w:pPr>
      <w:proofErr w:type="gramStart"/>
      <w:r w:rsidRPr="006F7C57">
        <w:rPr>
          <w:rFonts w:ascii="Arial" w:hAnsi="Arial"/>
          <w:sz w:val="22"/>
          <w:szCs w:val="22"/>
        </w:rPr>
        <w:lastRenderedPageBreak/>
        <w:t>preceding</w:t>
      </w:r>
      <w:proofErr w:type="gramEnd"/>
      <w:r w:rsidRPr="006F7C57">
        <w:rPr>
          <w:rFonts w:ascii="Arial" w:hAnsi="Arial"/>
          <w:sz w:val="22"/>
          <w:szCs w:val="22"/>
        </w:rPr>
        <w:t xml:space="preserve"> three years, i</w:t>
      </w:r>
      <w:r w:rsidR="00380B49" w:rsidRPr="006F7C57">
        <w:rPr>
          <w:rFonts w:ascii="Arial" w:hAnsi="Arial"/>
          <w:sz w:val="22"/>
          <w:szCs w:val="22"/>
        </w:rPr>
        <w:t xml:space="preserve">dentify any instances of when and why these systems were operated out of their normal configuration by interviewing appropriate Operations and Engineering Department personnel.     </w:t>
      </w:r>
    </w:p>
    <w:p w:rsidR="00380B49" w:rsidRPr="006F7C57" w:rsidRDefault="00380B49" w:rsidP="00C32595">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380B49" w:rsidRPr="006F7C57" w:rsidRDefault="00380B49" w:rsidP="00C32595">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Verify that design bases, licensing bases, and performance capability of components have not been degraded through modifications.  Review the design adequacy of   the modification by performing the activities identified in Section 02.02.a and IP 71111.17, </w:t>
      </w:r>
      <w:r w:rsidRPr="006F7C57">
        <w:rPr>
          <w:rFonts w:ascii="Arial" w:hAnsi="Arial"/>
          <w:sz w:val="22"/>
          <w:szCs w:val="22"/>
        </w:rPr>
        <w:sym w:font="WP TypographicSymbols" w:char="0041"/>
      </w:r>
      <w:r w:rsidRPr="006F7C57">
        <w:rPr>
          <w:rFonts w:ascii="Arial" w:hAnsi="Arial"/>
          <w:sz w:val="22"/>
          <w:szCs w:val="22"/>
        </w:rPr>
        <w:t>Evaluation of Changes, Tests, or Experiments and Permanent Plant Modifications.</w:t>
      </w:r>
      <w:r w:rsidRPr="006F7C57">
        <w:rPr>
          <w:rFonts w:ascii="Arial" w:hAnsi="Arial"/>
          <w:sz w:val="22"/>
          <w:szCs w:val="22"/>
        </w:rPr>
        <w:sym w:font="WP TypographicSymbols" w:char="0040"/>
      </w:r>
      <w:r w:rsidRPr="006F7C57">
        <w:rPr>
          <w:rFonts w:ascii="Arial" w:hAnsi="Arial"/>
          <w:sz w:val="22"/>
          <w:szCs w:val="22"/>
        </w:rPr>
        <w:t xml:space="preserve">  </w:t>
      </w:r>
    </w:p>
    <w:p w:rsidR="00380B49" w:rsidRPr="006F7C57" w:rsidRDefault="00380B4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380B49" w:rsidRPr="006F7C57" w:rsidRDefault="00380B49" w:rsidP="00C32595">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Verify that the licensee has considered the conditions under which they may make changes to the facility or procedures or conduct tests or experiments without prior NRC approval.  Verify that the licensee has appropriately concluded that the change, test or experiment can be accomplished without obtaining a license amendment.  For the changes, tests, or experiments that the licensee determined that evaluations were not required, verify that the licensee</w:t>
      </w:r>
      <w:r w:rsidRPr="006F7C57">
        <w:rPr>
          <w:rFonts w:ascii="Arial" w:hAnsi="Arial"/>
          <w:sz w:val="22"/>
          <w:szCs w:val="22"/>
        </w:rPr>
        <w:sym w:font="WP TypographicSymbols" w:char="003D"/>
      </w:r>
      <w:r w:rsidRPr="006F7C57">
        <w:rPr>
          <w:rFonts w:ascii="Arial" w:hAnsi="Arial"/>
          <w:sz w:val="22"/>
          <w:szCs w:val="22"/>
        </w:rPr>
        <w:t>s conclusions were correct and consistent with 10 CFR 50.59.  Refer to IP 71111.17 for more information.</w:t>
      </w:r>
    </w:p>
    <w:p w:rsidR="00380B49" w:rsidRPr="006F7C57" w:rsidRDefault="00380B4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380B49" w:rsidRPr="006F7C57" w:rsidRDefault="00380B49" w:rsidP="00C32595">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Determine whether post-modification testing establishes operability by verifying:</w:t>
      </w:r>
    </w:p>
    <w:p w:rsidR="00380B49" w:rsidRPr="006F7C57" w:rsidRDefault="00380B49" w:rsidP="00C32595">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360"/>
        <w:jc w:val="both"/>
        <w:rPr>
          <w:rFonts w:ascii="Arial" w:hAnsi="Arial"/>
          <w:sz w:val="22"/>
          <w:szCs w:val="22"/>
        </w:rPr>
      </w:pPr>
    </w:p>
    <w:p w:rsidR="00380B49" w:rsidRPr="006F7C57" w:rsidRDefault="00380B49" w:rsidP="00C32595">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Unintended system interactions will not occur</w:t>
      </w:r>
    </w:p>
    <w:p w:rsidR="00380B49" w:rsidRPr="006F7C57" w:rsidRDefault="00380B49" w:rsidP="00C32595">
      <w:pPr>
        <w:widowControl/>
        <w:tabs>
          <w:tab w:val="left" w:pos="274"/>
          <w:tab w:val="left" w:pos="720"/>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p>
    <w:p w:rsidR="00380B49" w:rsidRPr="006F7C57" w:rsidRDefault="00380B49" w:rsidP="00C32595">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SSC performance characteristics, which could have been affected by the modification, meet the design bases</w:t>
      </w:r>
    </w:p>
    <w:p w:rsidR="00380B49" w:rsidRPr="006F7C57" w:rsidRDefault="00380B49" w:rsidP="00C32595">
      <w:pPr>
        <w:pStyle w:val="ListParagraph"/>
        <w:tabs>
          <w:tab w:val="left" w:pos="274"/>
          <w:tab w:val="left" w:pos="806"/>
          <w:tab w:val="left" w:pos="1440"/>
          <w:tab w:val="left" w:pos="2074"/>
        </w:tabs>
        <w:ind w:left="2074" w:hanging="634"/>
        <w:rPr>
          <w:rFonts w:ascii="Arial" w:hAnsi="Arial"/>
          <w:sz w:val="22"/>
          <w:szCs w:val="22"/>
        </w:rPr>
      </w:pPr>
    </w:p>
    <w:p w:rsidR="00380B49" w:rsidRPr="006F7C57" w:rsidRDefault="00380B49" w:rsidP="00C32595">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Appropriateness of modification design assumptions</w:t>
      </w:r>
    </w:p>
    <w:p w:rsidR="00380B49" w:rsidRPr="006F7C57" w:rsidRDefault="00380B49" w:rsidP="00C32595">
      <w:pPr>
        <w:widowControl/>
        <w:tabs>
          <w:tab w:val="left" w:pos="274"/>
          <w:tab w:val="left" w:pos="720"/>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p>
    <w:p w:rsidR="00380B49" w:rsidRPr="006F7C57" w:rsidRDefault="00380B49" w:rsidP="00C32595">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Modification test acceptance criteria have been met.</w:t>
      </w:r>
    </w:p>
    <w:p w:rsidR="00380B49" w:rsidRPr="006F7C57" w:rsidRDefault="00380B49" w:rsidP="00C32595">
      <w:pPr>
        <w:pStyle w:val="ListParagraph"/>
        <w:rPr>
          <w:rFonts w:ascii="Arial" w:hAnsi="Arial"/>
          <w:sz w:val="22"/>
          <w:szCs w:val="22"/>
        </w:rPr>
      </w:pPr>
    </w:p>
    <w:p w:rsidR="0023155C" w:rsidRPr="006F7C57" w:rsidRDefault="003F39B6" w:rsidP="00C32595">
      <w:pPr>
        <w:widowControl/>
        <w:numPr>
          <w:ilvl w:val="0"/>
          <w:numId w:val="8"/>
        </w:numPr>
        <w:tabs>
          <w:tab w:val="clear" w:pos="108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V</w:t>
      </w:r>
      <w:r w:rsidR="0023155C" w:rsidRPr="006F7C57">
        <w:rPr>
          <w:rFonts w:ascii="Arial" w:hAnsi="Arial"/>
          <w:sz w:val="22"/>
          <w:szCs w:val="22"/>
        </w:rPr>
        <w:t>erify that operator actions can be accomplished as assumed in the licensee’s design basis or as assumed in the licensee’s PRA analysis.  The intent of this inspection requirement is to support verification of engineering inputs and assumptions.</w:t>
      </w:r>
      <w:r w:rsidRPr="006F7C57">
        <w:rPr>
          <w:rFonts w:ascii="Arial" w:hAnsi="Arial"/>
          <w:sz w:val="22"/>
          <w:szCs w:val="22"/>
        </w:rPr>
        <w:t xml:space="preserve">  </w:t>
      </w:r>
      <w:r w:rsidR="0023155C" w:rsidRPr="006F7C57">
        <w:rPr>
          <w:rFonts w:ascii="Arial" w:hAnsi="Arial"/>
          <w:sz w:val="22"/>
          <w:szCs w:val="22"/>
        </w:rPr>
        <w:t xml:space="preserve">Resource permitting, the team may verify other aspects of operating procedures such as whether  any special equipment is required to perform these procedures and if the equipment is available and in good working order.  Additionally, the team may choose to verify that the knowledge level of the operators is adequate concerning equipment location and operation.   </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3155C" w:rsidRPr="006F7C57" w:rsidRDefault="0023155C" w:rsidP="00C32595">
      <w:pPr>
        <w:widowControl/>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ab/>
      </w:r>
      <w:r w:rsidR="001B3378" w:rsidRPr="006F7C57">
        <w:rPr>
          <w:rFonts w:ascii="Arial" w:hAnsi="Arial"/>
          <w:sz w:val="22"/>
          <w:szCs w:val="22"/>
        </w:rPr>
        <w:tab/>
      </w:r>
      <w:r w:rsidRPr="006F7C57">
        <w:rPr>
          <w:rFonts w:ascii="Arial" w:hAnsi="Arial"/>
          <w:sz w:val="22"/>
          <w:szCs w:val="22"/>
        </w:rPr>
        <w:t>Some aspect to consider when verifying whether the key operator actions can be performed within the constraints of the design analyses include:</w:t>
      </w:r>
    </w:p>
    <w:p w:rsidR="0023155C" w:rsidRPr="006F7C57" w:rsidRDefault="0023155C" w:rsidP="00C32595">
      <w:pPr>
        <w:widowControl/>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Specific operator actions required</w:t>
      </w:r>
    </w:p>
    <w:p w:rsidR="00380B49" w:rsidRPr="006F7C57" w:rsidRDefault="00380B4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Potentially harsh or inhospitable environmental conditions expected</w:t>
      </w:r>
    </w:p>
    <w:p w:rsidR="00380B49" w:rsidRPr="006F7C57" w:rsidRDefault="00380B4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380B49"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G</w:t>
      </w:r>
      <w:r w:rsidR="0023155C" w:rsidRPr="006F7C57">
        <w:rPr>
          <w:rFonts w:ascii="Arial" w:hAnsi="Arial"/>
          <w:sz w:val="22"/>
          <w:szCs w:val="22"/>
        </w:rPr>
        <w:t>eneral discussion of the ingress/egress paths taken by the operators to accomplish functions</w:t>
      </w:r>
    </w:p>
    <w:p w:rsidR="00CE7019" w:rsidRDefault="00CE701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Procedural guidance for required actions</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Specific operator training necessary to carry out actions, including any operator qualifications required to carry out actions</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Any additional support personnel and/or equipment required by the operator to carry out actions</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Description of information required by the control room staff to determine whether such operator action is required, including qualified instrumentation used to diagnose the situation and to verify that the required action has successfully been taken</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Ability to recover from credible errors in performance of manual actions, and the expected time required to make such a recovery</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Consideration of the risk significance of the proposed operator actions</w:t>
      </w:r>
    </w:p>
    <w:p w:rsidR="0023155C" w:rsidRPr="006F7C57"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Time available to complete an action based on safety analyses and the methods used by the license to verify and validate that the required actions can be completed within the available time.  This review area should include a field walkdown to validate the licensee</w:t>
      </w:r>
      <w:r w:rsidRPr="006F7C57">
        <w:rPr>
          <w:rFonts w:ascii="Arial" w:hAnsi="Arial"/>
          <w:sz w:val="22"/>
          <w:szCs w:val="22"/>
        </w:rPr>
        <w:sym w:font="WP TypographicSymbols" w:char="003D"/>
      </w:r>
      <w:r w:rsidRPr="006F7C57">
        <w:rPr>
          <w:rFonts w:ascii="Arial" w:hAnsi="Arial"/>
          <w:sz w:val="22"/>
          <w:szCs w:val="22"/>
        </w:rPr>
        <w:t>s timing assumptions.  Particular attention should be given to time dependent actions that must be accomplished outside the control room by auxiliary equipment operators</w:t>
      </w:r>
    </w:p>
    <w:p w:rsidR="004F6FFE" w:rsidRPr="006F7C57" w:rsidRDefault="004F6FFE"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sz w:val="22"/>
          <w:szCs w:val="22"/>
        </w:rPr>
      </w:pPr>
    </w:p>
    <w:p w:rsidR="0023155C" w:rsidRPr="006F7C57" w:rsidRDefault="0023155C" w:rsidP="00C32595">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sz w:val="22"/>
          <w:szCs w:val="22"/>
        </w:rPr>
      </w:pPr>
      <w:r w:rsidRPr="006F7C57">
        <w:rPr>
          <w:rFonts w:ascii="Arial" w:hAnsi="Arial"/>
          <w:sz w:val="22"/>
          <w:szCs w:val="22"/>
        </w:rPr>
        <w:t>Observe demonstrations or training in the simulator that validate operator actions for a given event or accident condition</w:t>
      </w:r>
    </w:p>
    <w:p w:rsidR="00782D7F" w:rsidRPr="006F7C57" w:rsidRDefault="00782D7F" w:rsidP="00C32595">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olor w:val="FF0000"/>
          <w:sz w:val="22"/>
          <w:szCs w:val="22"/>
        </w:rPr>
      </w:pPr>
    </w:p>
    <w:p w:rsidR="005C15D4" w:rsidRPr="006F7C57" w:rsidRDefault="00782D7F" w:rsidP="00C32595">
      <w:pPr>
        <w:widowControl/>
        <w:numPr>
          <w:ilvl w:val="0"/>
          <w:numId w:val="14"/>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720" w:hanging="446"/>
        <w:jc w:val="both"/>
        <w:rPr>
          <w:rFonts w:ascii="Arial" w:hAnsi="Arial"/>
          <w:sz w:val="22"/>
          <w:szCs w:val="22"/>
        </w:rPr>
      </w:pPr>
      <w:r w:rsidRPr="006F7C57">
        <w:rPr>
          <w:rFonts w:ascii="Arial" w:hAnsi="Arial"/>
          <w:sz w:val="22"/>
          <w:szCs w:val="22"/>
          <w:u w:val="single"/>
        </w:rPr>
        <w:t xml:space="preserve">Review </w:t>
      </w:r>
      <w:r w:rsidR="005C15D4" w:rsidRPr="006F7C57">
        <w:rPr>
          <w:rFonts w:ascii="Arial" w:hAnsi="Arial"/>
          <w:sz w:val="22"/>
          <w:szCs w:val="22"/>
          <w:u w:val="single"/>
        </w:rPr>
        <w:t>of Maintenance</w:t>
      </w:r>
      <w:r w:rsidR="0009349F" w:rsidRPr="006F7C57">
        <w:rPr>
          <w:rFonts w:ascii="Arial" w:hAnsi="Arial"/>
          <w:sz w:val="22"/>
          <w:szCs w:val="22"/>
          <w:u w:val="single"/>
        </w:rPr>
        <w:t xml:space="preserve"> </w:t>
      </w:r>
      <w:r w:rsidR="005C15D4" w:rsidRPr="006F7C57">
        <w:rPr>
          <w:rFonts w:ascii="Arial" w:hAnsi="Arial"/>
          <w:sz w:val="22"/>
          <w:szCs w:val="22"/>
          <w:u w:val="single"/>
        </w:rPr>
        <w:t>Areas</w:t>
      </w:r>
      <w:r w:rsidR="0009349F" w:rsidRPr="006F7C57">
        <w:rPr>
          <w:rFonts w:ascii="Arial" w:hAnsi="Arial"/>
          <w:sz w:val="22"/>
          <w:szCs w:val="22"/>
          <w:u w:val="single"/>
        </w:rPr>
        <w:t xml:space="preserve">:  </w:t>
      </w:r>
      <w:r w:rsidR="005C15D4" w:rsidRPr="006F7C57">
        <w:rPr>
          <w:rFonts w:ascii="Arial" w:hAnsi="Arial"/>
          <w:sz w:val="22"/>
          <w:szCs w:val="22"/>
        </w:rPr>
        <w:t>Obtain a brief description</w:t>
      </w:r>
      <w:r w:rsidR="003F39B6" w:rsidRPr="006F7C57">
        <w:rPr>
          <w:rFonts w:ascii="Arial" w:hAnsi="Arial"/>
          <w:sz w:val="22"/>
          <w:szCs w:val="22"/>
        </w:rPr>
        <w:t xml:space="preserve"> </w:t>
      </w:r>
      <w:r w:rsidR="005C15D4" w:rsidRPr="006F7C57">
        <w:rPr>
          <w:rFonts w:ascii="Arial" w:hAnsi="Arial"/>
          <w:sz w:val="22"/>
          <w:szCs w:val="22"/>
        </w:rPr>
        <w:t xml:space="preserve">of each of the licensee’s corrective maintenance performed on the components selected for inspection.  Description of the corrective maintenance work performed should be sufficient to allow understanding of the type of work performed for each of </w:t>
      </w:r>
      <w:r w:rsidR="00A64628" w:rsidRPr="006F7C57">
        <w:rPr>
          <w:rFonts w:ascii="Arial" w:hAnsi="Arial"/>
          <w:sz w:val="22"/>
          <w:szCs w:val="22"/>
        </w:rPr>
        <w:t>the components in the systems</w:t>
      </w:r>
      <w:r w:rsidR="00A878D2" w:rsidRPr="006F7C57">
        <w:rPr>
          <w:rFonts w:ascii="Arial" w:hAnsi="Arial"/>
          <w:sz w:val="22"/>
          <w:szCs w:val="22"/>
        </w:rPr>
        <w:t xml:space="preserve">.  </w:t>
      </w:r>
      <w:ins w:id="0" w:author="Author" w:date="2012-07-17T10:46:00Z">
        <w:r w:rsidR="00A878D2" w:rsidRPr="006F7C57">
          <w:rPr>
            <w:rFonts w:ascii="Arial" w:hAnsi="Arial"/>
            <w:sz w:val="22"/>
            <w:szCs w:val="22"/>
          </w:rPr>
          <w:t xml:space="preserve">Additionally, inspectors should try to determine through review of these corrective work maintenance activities whether licensee’s preventive maintenance or other programs such as aging management are being reasonably effective in preventing component failures.  </w:t>
        </w:r>
      </w:ins>
      <w:r w:rsidR="005C15D4" w:rsidRPr="006F7C57">
        <w:rPr>
          <w:rFonts w:ascii="Arial" w:hAnsi="Arial"/>
          <w:sz w:val="22"/>
          <w:szCs w:val="22"/>
        </w:rPr>
        <w:t>Discussions with plant engineering or operations department may be necessary to understand the reasons for the corrective maintenance activities.</w:t>
      </w:r>
    </w:p>
    <w:p w:rsidR="005C15D4" w:rsidRPr="006F7C57" w:rsidRDefault="005C15D4" w:rsidP="00C32595">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
    <w:p w:rsidR="00A73ABE" w:rsidRPr="006F7C57" w:rsidRDefault="005C15D4" w:rsidP="00C32595">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Review outstandi</w:t>
      </w:r>
      <w:r w:rsidR="00740436" w:rsidRPr="006F7C57">
        <w:rPr>
          <w:rFonts w:ascii="Arial" w:hAnsi="Arial"/>
          <w:sz w:val="22"/>
          <w:szCs w:val="22"/>
        </w:rPr>
        <w:t xml:space="preserve">ng repetitive maintenance work </w:t>
      </w:r>
      <w:r w:rsidRPr="006F7C57">
        <w:rPr>
          <w:rFonts w:ascii="Arial" w:hAnsi="Arial"/>
          <w:sz w:val="22"/>
          <w:szCs w:val="22"/>
        </w:rPr>
        <w:t>requests and deficiencies that could affect the ability of the components to perform their functions.</w:t>
      </w:r>
    </w:p>
    <w:p w:rsidR="00275097" w:rsidRPr="006F7C57" w:rsidRDefault="00275097" w:rsidP="00C3259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sz w:val="22"/>
          <w:szCs w:val="22"/>
        </w:rPr>
      </w:pPr>
    </w:p>
    <w:p w:rsidR="000C21DF" w:rsidRPr="006F7C57" w:rsidRDefault="000C21DF" w:rsidP="00C32595">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 xml:space="preserve">Ensure that the licensee has procedures for establishing, implementing, and maintaining </w:t>
      </w:r>
      <w:r w:rsidR="003F39B6" w:rsidRPr="006F7C57">
        <w:rPr>
          <w:rFonts w:ascii="Arial" w:hAnsi="Arial"/>
          <w:sz w:val="22"/>
          <w:szCs w:val="22"/>
        </w:rPr>
        <w:t>preventive maintenance (</w:t>
      </w:r>
      <w:r w:rsidRPr="006F7C57">
        <w:rPr>
          <w:rFonts w:ascii="Arial" w:hAnsi="Arial"/>
          <w:sz w:val="22"/>
          <w:szCs w:val="22"/>
        </w:rPr>
        <w:t>PM</w:t>
      </w:r>
      <w:r w:rsidR="003F39B6" w:rsidRPr="006F7C57">
        <w:rPr>
          <w:rFonts w:ascii="Arial" w:hAnsi="Arial"/>
          <w:sz w:val="22"/>
          <w:szCs w:val="22"/>
        </w:rPr>
        <w:t>)</w:t>
      </w:r>
      <w:r w:rsidRPr="006F7C57">
        <w:rPr>
          <w:rFonts w:ascii="Arial" w:hAnsi="Arial"/>
          <w:sz w:val="22"/>
          <w:szCs w:val="22"/>
        </w:rPr>
        <w:t xml:space="preserve"> requirements associated with safety related equipment. </w:t>
      </w:r>
    </w:p>
    <w:p w:rsidR="000C21DF" w:rsidRPr="006F7C57" w:rsidRDefault="000C21DF" w:rsidP="00C32595">
      <w:pPr>
        <w:pStyle w:val="ListParagraph"/>
        <w:tabs>
          <w:tab w:val="left" w:pos="274"/>
          <w:tab w:val="left" w:pos="806"/>
          <w:tab w:val="left" w:pos="1440"/>
        </w:tabs>
        <w:ind w:left="1440" w:hanging="634"/>
        <w:rPr>
          <w:rFonts w:ascii="Arial" w:hAnsi="Arial"/>
          <w:sz w:val="22"/>
          <w:szCs w:val="22"/>
        </w:rPr>
      </w:pPr>
    </w:p>
    <w:p w:rsidR="00CE7019" w:rsidRDefault="000C21DF" w:rsidP="00C32595">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Ensure that PM activities are performed as scheduled.  When not performed as scheduled, ensure that management controls are followed to defer and/or </w:t>
      </w:r>
    </w:p>
    <w:p w:rsidR="000C21DF" w:rsidRPr="006F7C57" w:rsidRDefault="000C21DF" w:rsidP="00C32595">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proofErr w:type="gramStart"/>
      <w:r w:rsidRPr="006F7C57">
        <w:rPr>
          <w:rFonts w:ascii="Arial" w:hAnsi="Arial"/>
          <w:sz w:val="22"/>
          <w:szCs w:val="22"/>
        </w:rPr>
        <w:lastRenderedPageBreak/>
        <w:t>reschedule</w:t>
      </w:r>
      <w:proofErr w:type="gramEnd"/>
      <w:r w:rsidRPr="006F7C57">
        <w:rPr>
          <w:rFonts w:ascii="Arial" w:hAnsi="Arial"/>
          <w:sz w:val="22"/>
          <w:szCs w:val="22"/>
        </w:rPr>
        <w:t xml:space="preserve"> the PM.  Any equipment failure should be evaluated to determine if the PM program could be changed to prevent future failures.</w:t>
      </w:r>
    </w:p>
    <w:p w:rsidR="000C21DF" w:rsidRPr="006F7C57" w:rsidRDefault="000C21DF" w:rsidP="00C32595">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0C21DF" w:rsidRPr="006F7C57" w:rsidRDefault="000C21DF" w:rsidP="00C32595">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Verify that the licensee was in compliance with these procedures for components that have exceeded vendor recommended life times.</w:t>
      </w:r>
    </w:p>
    <w:p w:rsidR="000C21DF" w:rsidRPr="006F7C57" w:rsidRDefault="000C21DF" w:rsidP="00C32595">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0C21DF" w:rsidRPr="006F7C57" w:rsidRDefault="000C21DF" w:rsidP="00C32595">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Use the licensee’s</w:t>
      </w:r>
      <w:r w:rsidR="003F39B6" w:rsidRPr="006F7C57">
        <w:rPr>
          <w:rFonts w:ascii="Arial" w:hAnsi="Arial"/>
          <w:sz w:val="22"/>
          <w:szCs w:val="22"/>
        </w:rPr>
        <w:t xml:space="preserve"> </w:t>
      </w:r>
      <w:r w:rsidRPr="006F7C57">
        <w:rPr>
          <w:rFonts w:ascii="Arial" w:hAnsi="Arial"/>
          <w:sz w:val="22"/>
          <w:szCs w:val="22"/>
        </w:rPr>
        <w:t>list of safety-related components that must meet 10 CFR Part 50, Appendix B requirements to identify safety-related components and sub-components.</w:t>
      </w:r>
      <w:r w:rsidR="003F39B6" w:rsidRPr="006F7C57">
        <w:rPr>
          <w:rFonts w:ascii="Arial" w:hAnsi="Arial"/>
          <w:sz w:val="22"/>
          <w:szCs w:val="22"/>
        </w:rPr>
        <w:t xml:space="preserve">  </w:t>
      </w:r>
      <w:r w:rsidRPr="006F7C57">
        <w:rPr>
          <w:rFonts w:ascii="Arial" w:hAnsi="Arial"/>
          <w:sz w:val="22"/>
          <w:szCs w:val="22"/>
        </w:rPr>
        <w:t>From th</w:t>
      </w:r>
      <w:r w:rsidR="003F39B6" w:rsidRPr="006F7C57">
        <w:rPr>
          <w:rFonts w:ascii="Arial" w:hAnsi="Arial"/>
          <w:sz w:val="22"/>
          <w:szCs w:val="22"/>
        </w:rPr>
        <w:t xml:space="preserve">is </w:t>
      </w:r>
      <w:r w:rsidRPr="006F7C57">
        <w:rPr>
          <w:rFonts w:ascii="Arial" w:hAnsi="Arial"/>
          <w:sz w:val="22"/>
          <w:szCs w:val="22"/>
        </w:rPr>
        <w:t>list, conduct an audit to verify comparable components are included in a periodic PM program.</w:t>
      </w:r>
    </w:p>
    <w:p w:rsidR="000C21DF" w:rsidRPr="006F7C57" w:rsidRDefault="000C21DF" w:rsidP="00C32595">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0C21DF" w:rsidRPr="006F7C57" w:rsidRDefault="000C21DF" w:rsidP="00C32595">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 xml:space="preserve">Review past equipment failures of the audited components for root causes attributable to components or sub-components being left in a system beyond their intended service life. </w:t>
      </w:r>
    </w:p>
    <w:p w:rsidR="000C21DF" w:rsidRPr="006F7C57" w:rsidRDefault="000C21DF" w:rsidP="00C32595">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0C21DF" w:rsidRPr="006F7C57" w:rsidRDefault="000C21DF" w:rsidP="00C32595">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For those components that are beyond vendor-recommended life, use licensee procedures governing PM practices for safety-related components to verify that the licensee has:</w:t>
      </w:r>
    </w:p>
    <w:p w:rsidR="000C21DF" w:rsidRPr="006F7C57" w:rsidRDefault="000C21DF" w:rsidP="00C32595">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0C21DF" w:rsidRPr="006F7C57" w:rsidRDefault="0009209B" w:rsidP="00C32595">
      <w:pPr>
        <w:pStyle w:val="Default"/>
        <w:numPr>
          <w:ilvl w:val="0"/>
          <w:numId w:val="22"/>
        </w:numPr>
        <w:tabs>
          <w:tab w:val="left" w:pos="274"/>
          <w:tab w:val="left" w:pos="806"/>
          <w:tab w:val="left" w:pos="1440"/>
          <w:tab w:val="left" w:pos="2074"/>
        </w:tabs>
        <w:ind w:left="2074" w:hanging="634"/>
        <w:rPr>
          <w:sz w:val="22"/>
          <w:szCs w:val="22"/>
        </w:rPr>
      </w:pPr>
      <w:r w:rsidRPr="006F7C57">
        <w:rPr>
          <w:sz w:val="22"/>
          <w:szCs w:val="22"/>
        </w:rPr>
        <w:t xml:space="preserve">a </w:t>
      </w:r>
      <w:r w:rsidR="000C21DF" w:rsidRPr="006F7C57">
        <w:rPr>
          <w:sz w:val="22"/>
          <w:szCs w:val="22"/>
        </w:rPr>
        <w:t>PM program that includes these components</w:t>
      </w:r>
    </w:p>
    <w:p w:rsidR="00497787" w:rsidRPr="006F7C57" w:rsidRDefault="00497787" w:rsidP="00C32595">
      <w:pPr>
        <w:pStyle w:val="Default"/>
        <w:tabs>
          <w:tab w:val="left" w:pos="274"/>
          <w:tab w:val="left" w:pos="806"/>
          <w:tab w:val="left" w:pos="1440"/>
          <w:tab w:val="left" w:pos="2074"/>
        </w:tabs>
        <w:ind w:left="2074" w:hanging="634"/>
        <w:rPr>
          <w:sz w:val="22"/>
          <w:szCs w:val="22"/>
        </w:rPr>
      </w:pPr>
    </w:p>
    <w:p w:rsidR="000C21DF" w:rsidRPr="006F7C57" w:rsidRDefault="0009209B" w:rsidP="00C32595">
      <w:pPr>
        <w:pStyle w:val="Default"/>
        <w:numPr>
          <w:ilvl w:val="0"/>
          <w:numId w:val="22"/>
        </w:numPr>
        <w:tabs>
          <w:tab w:val="left" w:pos="274"/>
          <w:tab w:val="left" w:pos="806"/>
          <w:tab w:val="left" w:pos="1440"/>
          <w:tab w:val="left" w:pos="2074"/>
        </w:tabs>
        <w:ind w:left="2074" w:hanging="634"/>
        <w:rPr>
          <w:sz w:val="22"/>
          <w:szCs w:val="22"/>
        </w:rPr>
      </w:pPr>
      <w:r w:rsidRPr="006F7C57">
        <w:rPr>
          <w:sz w:val="22"/>
          <w:szCs w:val="22"/>
        </w:rPr>
        <w:t xml:space="preserve">a </w:t>
      </w:r>
      <w:r w:rsidR="000C21DF" w:rsidRPr="006F7C57">
        <w:rPr>
          <w:sz w:val="22"/>
          <w:szCs w:val="22"/>
        </w:rPr>
        <w:t>PM program is adequate and robust and incorporates accepted industry practices (e.g., R.G. 1.33)</w:t>
      </w:r>
    </w:p>
    <w:p w:rsidR="00497787" w:rsidRPr="006F7C57" w:rsidRDefault="00497787" w:rsidP="00C32595">
      <w:pPr>
        <w:pStyle w:val="Default"/>
        <w:tabs>
          <w:tab w:val="left" w:pos="274"/>
          <w:tab w:val="left" w:pos="806"/>
          <w:tab w:val="left" w:pos="1440"/>
          <w:tab w:val="left" w:pos="2074"/>
        </w:tabs>
        <w:ind w:left="2074" w:hanging="634"/>
        <w:rPr>
          <w:sz w:val="22"/>
          <w:szCs w:val="22"/>
        </w:rPr>
      </w:pPr>
    </w:p>
    <w:p w:rsidR="000C21DF" w:rsidRPr="006F7C57" w:rsidRDefault="000C21DF" w:rsidP="00C32595">
      <w:pPr>
        <w:pStyle w:val="Default"/>
        <w:numPr>
          <w:ilvl w:val="0"/>
          <w:numId w:val="22"/>
        </w:numPr>
        <w:tabs>
          <w:tab w:val="left" w:pos="274"/>
          <w:tab w:val="left" w:pos="806"/>
          <w:tab w:val="left" w:pos="1440"/>
          <w:tab w:val="left" w:pos="2074"/>
        </w:tabs>
        <w:ind w:left="2074" w:hanging="634"/>
        <w:rPr>
          <w:sz w:val="22"/>
          <w:szCs w:val="22"/>
        </w:rPr>
      </w:pPr>
      <w:proofErr w:type="gramStart"/>
      <w:r w:rsidRPr="006F7C57">
        <w:rPr>
          <w:sz w:val="22"/>
          <w:szCs w:val="22"/>
        </w:rPr>
        <w:t>conducted</w:t>
      </w:r>
      <w:proofErr w:type="gramEnd"/>
      <w:r w:rsidRPr="006F7C57">
        <w:rPr>
          <w:sz w:val="22"/>
          <w:szCs w:val="22"/>
        </w:rPr>
        <w:t xml:space="preserve"> an appropriate assessment for age-related issues for components installed beyond vendor-recommended life through periodic testing or an engineering evaluation that has accounted for environmental effects (elevated temperatures, humidity, harsh environments). </w:t>
      </w:r>
    </w:p>
    <w:p w:rsidR="000C21DF" w:rsidRPr="006F7C57" w:rsidRDefault="000C21DF" w:rsidP="00C32595">
      <w:pPr>
        <w:rPr>
          <w:rFonts w:ascii="Arial" w:hAnsi="Arial"/>
          <w:b/>
          <w:bCs/>
          <w:sz w:val="22"/>
          <w:szCs w:val="22"/>
        </w:rPr>
      </w:pPr>
    </w:p>
    <w:p w:rsidR="00122C9C" w:rsidRPr="006F7C57" w:rsidRDefault="003F39B6" w:rsidP="00C32595">
      <w:pPr>
        <w:tabs>
          <w:tab w:val="left" w:pos="720"/>
        </w:tabs>
        <w:ind w:left="2074"/>
        <w:rPr>
          <w:rFonts w:ascii="Arial" w:hAnsi="Arial"/>
          <w:bCs/>
          <w:sz w:val="22"/>
          <w:szCs w:val="22"/>
        </w:rPr>
      </w:pPr>
      <w:r w:rsidRPr="006F7C57">
        <w:rPr>
          <w:rFonts w:ascii="Arial" w:hAnsi="Arial"/>
          <w:bCs/>
          <w:sz w:val="22"/>
          <w:szCs w:val="22"/>
        </w:rPr>
        <w:t>S</w:t>
      </w:r>
      <w:r w:rsidR="000C21DF" w:rsidRPr="006F7C57">
        <w:rPr>
          <w:rFonts w:ascii="Arial" w:hAnsi="Arial"/>
          <w:bCs/>
          <w:sz w:val="22"/>
          <w:szCs w:val="22"/>
        </w:rPr>
        <w:t xml:space="preserve">ome equipment, such as batteries, cables, and other electrical components, have calculations that estimate expected service life. If elevated temperatures and other hazardous conditions, such as submergence, or unusual operational demands (i.e., abnormal or asymmetric loading), have not been properly accounted for, then estimated service life can be reduced and result in situations where the components may fail earlier than </w:t>
      </w:r>
      <w:r w:rsidR="003649CA" w:rsidRPr="006F7C57">
        <w:rPr>
          <w:rFonts w:ascii="Arial" w:hAnsi="Arial"/>
          <w:bCs/>
          <w:sz w:val="22"/>
          <w:szCs w:val="22"/>
        </w:rPr>
        <w:t>predicted.</w:t>
      </w:r>
    </w:p>
    <w:p w:rsidR="00122C9C" w:rsidRPr="006F7C57" w:rsidRDefault="00122C9C" w:rsidP="00C32595">
      <w:pPr>
        <w:tabs>
          <w:tab w:val="left" w:pos="720"/>
        </w:tabs>
        <w:ind w:left="2074"/>
        <w:rPr>
          <w:rFonts w:ascii="Arial" w:hAnsi="Arial"/>
          <w:bCs/>
          <w:sz w:val="22"/>
          <w:szCs w:val="22"/>
        </w:rPr>
      </w:pPr>
    </w:p>
    <w:p w:rsidR="00122C9C" w:rsidRPr="006F7C57" w:rsidRDefault="00122C9C" w:rsidP="00CE7019">
      <w:pPr>
        <w:tabs>
          <w:tab w:val="left" w:pos="1440"/>
        </w:tabs>
        <w:ind w:left="1440" w:hanging="720"/>
        <w:rPr>
          <w:ins w:id="1" w:author="Author" w:date="2012-07-17T10:48:00Z"/>
          <w:rFonts w:ascii="Arial" w:hAnsi="Arial"/>
          <w:bCs/>
          <w:sz w:val="22"/>
          <w:szCs w:val="22"/>
        </w:rPr>
      </w:pPr>
      <w:ins w:id="2" w:author="Author" w:date="2012-07-17T10:48:00Z">
        <w:r w:rsidRPr="006F7C57">
          <w:rPr>
            <w:rFonts w:ascii="Arial" w:hAnsi="Arial"/>
            <w:sz w:val="22"/>
            <w:szCs w:val="22"/>
          </w:rPr>
          <w:t>8.</w:t>
        </w:r>
      </w:ins>
      <w:r w:rsidR="00D25807" w:rsidRPr="006F7C57">
        <w:rPr>
          <w:rFonts w:ascii="Arial" w:hAnsi="Arial"/>
          <w:sz w:val="22"/>
          <w:szCs w:val="22"/>
        </w:rPr>
        <w:tab/>
      </w:r>
      <w:ins w:id="3" w:author="Author" w:date="2012-07-17T15:26:00Z">
        <w:r w:rsidR="00AE14CA" w:rsidRPr="006F7C57">
          <w:rPr>
            <w:rFonts w:ascii="Arial" w:hAnsi="Arial"/>
            <w:sz w:val="22"/>
            <w:szCs w:val="22"/>
          </w:rPr>
          <w:t>Ensure the selected SSCs that are subject (operating in the post-40-year</w:t>
        </w:r>
      </w:ins>
      <w:r w:rsidR="00AE14CA" w:rsidRPr="006F7C57">
        <w:rPr>
          <w:rFonts w:ascii="Arial" w:hAnsi="Arial"/>
          <w:sz w:val="22"/>
          <w:szCs w:val="22"/>
        </w:rPr>
        <w:t xml:space="preserve"> </w:t>
      </w:r>
      <w:ins w:id="4" w:author="Author" w:date="2012-07-17T15:26:00Z">
        <w:r w:rsidR="00AE14CA" w:rsidRPr="006F7C57">
          <w:rPr>
            <w:rFonts w:ascii="Arial" w:hAnsi="Arial"/>
            <w:sz w:val="22"/>
            <w:szCs w:val="22"/>
          </w:rPr>
          <w:t>licensing period) to aging management review pursuant to 10 CFR Part 54</w:t>
        </w:r>
      </w:ins>
      <w:r w:rsidR="00AE14CA" w:rsidRPr="006F7C57">
        <w:rPr>
          <w:rFonts w:ascii="Arial" w:hAnsi="Arial"/>
          <w:sz w:val="22"/>
          <w:szCs w:val="22"/>
        </w:rPr>
        <w:t xml:space="preserve"> </w:t>
      </w:r>
      <w:ins w:id="5" w:author="Author" w:date="2012-07-17T15:26:00Z">
        <w:r w:rsidR="00AE14CA" w:rsidRPr="006F7C57">
          <w:rPr>
            <w:rFonts w:ascii="Arial" w:hAnsi="Arial"/>
            <w:sz w:val="22"/>
            <w:szCs w:val="22"/>
          </w:rPr>
          <w:t>are being managed for aging (e.g., loss of material, cracking, reduction of</w:t>
        </w:r>
      </w:ins>
      <w:r w:rsidR="00AE14CA" w:rsidRPr="006F7C57">
        <w:rPr>
          <w:rFonts w:ascii="Arial" w:hAnsi="Arial"/>
          <w:sz w:val="22"/>
          <w:szCs w:val="22"/>
        </w:rPr>
        <w:t xml:space="preserve"> </w:t>
      </w:r>
      <w:r w:rsidR="00AE14CA" w:rsidRPr="006F7C57">
        <w:rPr>
          <w:rFonts w:ascii="Arial" w:hAnsi="Arial"/>
          <w:sz w:val="22"/>
          <w:szCs w:val="22"/>
        </w:rPr>
        <w:tab/>
      </w:r>
      <w:ins w:id="6" w:author="Author" w:date="2012-07-17T15:26:00Z">
        <w:r w:rsidR="00AE14CA" w:rsidRPr="006F7C57">
          <w:rPr>
            <w:rFonts w:ascii="Arial" w:hAnsi="Arial"/>
            <w:sz w:val="22"/>
            <w:szCs w:val="22"/>
          </w:rPr>
          <w:t>heat transfer) in accordance with appropriate aging management</w:t>
        </w:r>
      </w:ins>
      <w:r w:rsidR="00CE7019">
        <w:rPr>
          <w:rFonts w:ascii="Arial" w:hAnsi="Arial"/>
          <w:sz w:val="22"/>
          <w:szCs w:val="22"/>
        </w:rPr>
        <w:t xml:space="preserve"> </w:t>
      </w:r>
      <w:ins w:id="7" w:author="Author" w:date="2012-07-17T15:26:00Z">
        <w:r w:rsidR="00AE14CA" w:rsidRPr="006F7C57">
          <w:rPr>
            <w:rFonts w:ascii="Arial" w:hAnsi="Arial"/>
            <w:sz w:val="22"/>
            <w:szCs w:val="22"/>
          </w:rPr>
          <w:t>programs.  Indications of aging should be evaluated to determine if</w:t>
        </w:r>
      </w:ins>
      <w:r w:rsidR="00CE7019">
        <w:rPr>
          <w:rFonts w:ascii="Arial" w:hAnsi="Arial"/>
          <w:sz w:val="22"/>
          <w:szCs w:val="22"/>
        </w:rPr>
        <w:t xml:space="preserve"> </w:t>
      </w:r>
      <w:ins w:id="8" w:author="Author" w:date="2012-07-17T15:26:00Z">
        <w:r w:rsidR="00AE14CA" w:rsidRPr="006F7C57">
          <w:rPr>
            <w:rFonts w:ascii="Arial" w:hAnsi="Arial"/>
            <w:sz w:val="22"/>
            <w:szCs w:val="22"/>
          </w:rPr>
          <w:t>changes to the aging management program are required in order to</w:t>
        </w:r>
      </w:ins>
      <w:r w:rsidR="00AE14CA" w:rsidRPr="006F7C57">
        <w:rPr>
          <w:rFonts w:ascii="Arial" w:hAnsi="Arial"/>
          <w:sz w:val="22"/>
          <w:szCs w:val="22"/>
        </w:rPr>
        <w:t xml:space="preserve"> </w:t>
      </w:r>
      <w:r w:rsidR="00AE14CA" w:rsidRPr="006F7C57">
        <w:rPr>
          <w:rFonts w:ascii="Arial" w:hAnsi="Arial"/>
          <w:sz w:val="22"/>
          <w:szCs w:val="22"/>
        </w:rPr>
        <w:tab/>
      </w:r>
      <w:ins w:id="9" w:author="Author" w:date="2012-07-17T15:26:00Z">
        <w:r w:rsidR="00AE14CA" w:rsidRPr="006F7C57">
          <w:rPr>
            <w:rFonts w:ascii="Arial" w:hAnsi="Arial"/>
            <w:sz w:val="22"/>
            <w:szCs w:val="22"/>
          </w:rPr>
          <w:t>ensure degradation is identified prior to loss of intended function.</w:t>
        </w:r>
      </w:ins>
    </w:p>
    <w:p w:rsidR="000C21DF" w:rsidRPr="006F7C57" w:rsidRDefault="000C21DF" w:rsidP="00C32595">
      <w:pPr>
        <w:widowControl/>
        <w:tabs>
          <w:tab w:val="left" w:pos="108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sz w:val="22"/>
          <w:szCs w:val="22"/>
        </w:rPr>
      </w:pPr>
    </w:p>
    <w:p w:rsidR="00CE7019" w:rsidRDefault="00D2580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9.</w:t>
      </w:r>
      <w:r w:rsidRPr="006F7C57">
        <w:rPr>
          <w:rFonts w:ascii="Arial" w:hAnsi="Arial"/>
          <w:sz w:val="22"/>
          <w:szCs w:val="22"/>
        </w:rPr>
        <w:tab/>
      </w:r>
      <w:r w:rsidR="005C15D4" w:rsidRPr="006F7C57">
        <w:rPr>
          <w:rFonts w:ascii="Arial" w:hAnsi="Arial"/>
          <w:sz w:val="22"/>
          <w:szCs w:val="22"/>
        </w:rPr>
        <w:t>Perform a walkdown inspection to identify equipment alignment discrepancies. Inspect for deficient conditions such as corrosion, missing fasteners, cracks, and degraded insulation.  See Appendix 3.</w:t>
      </w:r>
      <w:r w:rsidR="008F570A" w:rsidRPr="006F7C57">
        <w:rPr>
          <w:rFonts w:ascii="Arial" w:hAnsi="Arial"/>
          <w:sz w:val="22"/>
          <w:szCs w:val="22"/>
        </w:rPr>
        <w:t xml:space="preserve">  Obtain records of inspection for those </w:t>
      </w:r>
    </w:p>
    <w:p w:rsidR="005C15D4" w:rsidRPr="006F7C57" w:rsidRDefault="00CE701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Pr>
          <w:rFonts w:ascii="Arial" w:hAnsi="Arial"/>
          <w:sz w:val="22"/>
          <w:szCs w:val="22"/>
        </w:rPr>
        <w:lastRenderedPageBreak/>
        <w:tab/>
      </w:r>
      <w:proofErr w:type="gramStart"/>
      <w:r w:rsidR="008F570A" w:rsidRPr="006F7C57">
        <w:rPr>
          <w:rFonts w:ascii="Arial" w:hAnsi="Arial"/>
          <w:sz w:val="22"/>
          <w:szCs w:val="22"/>
        </w:rPr>
        <w:t>areas</w:t>
      </w:r>
      <w:proofErr w:type="gramEnd"/>
      <w:r w:rsidR="008F570A" w:rsidRPr="006F7C57">
        <w:rPr>
          <w:rFonts w:ascii="Arial" w:hAnsi="Arial"/>
          <w:sz w:val="22"/>
          <w:szCs w:val="22"/>
        </w:rPr>
        <w:t xml:space="preserve"> which are not normally accessible (e.g., some areas where system piping is routed may not normally be accessible; however, licensee may have performed periodic inspections in the past and have recorded their inspection results.  Review photographs or videos which may have been taken during these types of inspections</w:t>
      </w:r>
      <w:r w:rsidR="00582AF2" w:rsidRPr="006F7C57">
        <w:rPr>
          <w:rFonts w:ascii="Arial" w:hAnsi="Arial"/>
          <w:sz w:val="22"/>
          <w:szCs w:val="22"/>
        </w:rPr>
        <w:t>, if available</w:t>
      </w:r>
      <w:r w:rsidR="008F570A" w:rsidRPr="006F7C57">
        <w:rPr>
          <w:rFonts w:ascii="Arial" w:hAnsi="Arial"/>
          <w:sz w:val="22"/>
          <w:szCs w:val="22"/>
        </w:rPr>
        <w:t>.</w:t>
      </w:r>
    </w:p>
    <w:p w:rsidR="005C15D4" w:rsidRPr="006F7C57" w:rsidRDefault="005C15D4"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5C15D4" w:rsidRPr="006F7C57" w:rsidRDefault="005C15D4" w:rsidP="00C32595">
      <w:pPr>
        <w:widowControl/>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ab/>
      </w:r>
      <w:r w:rsidR="000E3786" w:rsidRPr="006F7C57">
        <w:rPr>
          <w:rFonts w:ascii="Arial" w:hAnsi="Arial"/>
          <w:sz w:val="22"/>
          <w:szCs w:val="22"/>
        </w:rPr>
        <w:tab/>
      </w:r>
      <w:r w:rsidRPr="006F7C57">
        <w:rPr>
          <w:rFonts w:ascii="Arial" w:hAnsi="Arial"/>
          <w:sz w:val="22"/>
          <w:szCs w:val="22"/>
        </w:rPr>
        <w:t xml:space="preserve">If operability is justified, no further review is required.  If the operability evaluation involves compensatory measures, determine if the measures are in place, will work as intended, and are appropriately controlled.  If operability is not justified determine impact on any Technical Specification LCOs.  Refer to </w:t>
      </w:r>
      <w:ins w:id="10" w:author="Author" w:date="2012-07-17T14:36:00Z">
        <w:r w:rsidR="006A5289" w:rsidRPr="006F7C57">
          <w:rPr>
            <w:rFonts w:ascii="Arial" w:hAnsi="Arial"/>
            <w:sz w:val="22"/>
            <w:szCs w:val="22"/>
          </w:rPr>
          <w:t xml:space="preserve">section 7.3 of </w:t>
        </w:r>
      </w:ins>
      <w:r w:rsidRPr="006F7C57">
        <w:rPr>
          <w:rFonts w:ascii="Arial" w:hAnsi="Arial"/>
          <w:sz w:val="22"/>
          <w:szCs w:val="22"/>
        </w:rPr>
        <w:t xml:space="preserve">Part 9900 Technical Guidance, </w:t>
      </w:r>
      <w:r w:rsidRPr="006F7C57">
        <w:rPr>
          <w:rFonts w:ascii="Arial" w:hAnsi="Arial"/>
          <w:sz w:val="22"/>
          <w:szCs w:val="22"/>
        </w:rPr>
        <w:sym w:font="WP TypographicSymbols" w:char="0041"/>
      </w:r>
      <w:r w:rsidR="00BB3897" w:rsidRPr="006F7C57">
        <w:rPr>
          <w:rFonts w:ascii="Arial" w:hAnsi="Arial"/>
          <w:sz w:val="22"/>
          <w:szCs w:val="22"/>
        </w:rPr>
        <w:t>Operability</w:t>
      </w:r>
      <w:r w:rsidRPr="006F7C57">
        <w:rPr>
          <w:rFonts w:ascii="Arial" w:hAnsi="Arial"/>
          <w:sz w:val="22"/>
          <w:szCs w:val="22"/>
        </w:rPr>
        <w:t xml:space="preserve"> Determinations &amp; Functionality Assessments for Resolution of Degraded or Nonconforming Conditions Adverse to Quality or Safety</w:t>
      </w:r>
      <w:r w:rsidR="006A5289" w:rsidRPr="006F7C57">
        <w:rPr>
          <w:rFonts w:ascii="Arial" w:hAnsi="Arial"/>
          <w:sz w:val="22"/>
          <w:szCs w:val="22"/>
        </w:rPr>
        <w:t xml:space="preserve"> (</w:t>
      </w:r>
      <w:hyperlink r:id="rId11" w:history="1">
        <w:r w:rsidR="006A5289" w:rsidRPr="006F7C57">
          <w:rPr>
            <w:rStyle w:val="Hyperlink"/>
            <w:rFonts w:ascii="Arial" w:hAnsi="Arial"/>
            <w:sz w:val="22"/>
            <w:szCs w:val="22"/>
          </w:rPr>
          <w:t>ML073531346</w:t>
        </w:r>
      </w:hyperlink>
      <w:r w:rsidR="006A5289" w:rsidRPr="006F7C57">
        <w:rPr>
          <w:rFonts w:ascii="Arial" w:hAnsi="Arial"/>
          <w:sz w:val="22"/>
          <w:szCs w:val="22"/>
        </w:rPr>
        <w:t>)</w:t>
      </w:r>
      <w:r w:rsidRPr="006F7C57">
        <w:rPr>
          <w:rFonts w:ascii="Arial" w:hAnsi="Arial"/>
          <w:sz w:val="22"/>
          <w:szCs w:val="22"/>
        </w:rPr>
        <w:t>,</w:t>
      </w:r>
      <w:r w:rsidRPr="006F7C57">
        <w:rPr>
          <w:rFonts w:ascii="Arial" w:hAnsi="Arial"/>
          <w:sz w:val="22"/>
          <w:szCs w:val="22"/>
        </w:rPr>
        <w:sym w:font="WP TypographicSymbols" w:char="0040"/>
      </w:r>
      <w:r w:rsidR="006A5289" w:rsidRPr="006F7C57">
        <w:rPr>
          <w:rFonts w:ascii="Arial" w:hAnsi="Arial"/>
          <w:sz w:val="22"/>
          <w:szCs w:val="22"/>
        </w:rPr>
        <w:t xml:space="preserve"> for additional information.  NRC’s Regulatory Issue Summary 2005-20. Revision 1 (</w:t>
      </w:r>
      <w:hyperlink r:id="rId12" w:history="1">
        <w:r w:rsidR="006A5289" w:rsidRPr="006F7C57">
          <w:rPr>
            <w:rStyle w:val="Hyperlink"/>
            <w:rFonts w:ascii="Arial" w:hAnsi="Arial"/>
            <w:bCs/>
            <w:sz w:val="22"/>
            <w:szCs w:val="22"/>
          </w:rPr>
          <w:t>ML073440103</w:t>
        </w:r>
      </w:hyperlink>
      <w:r w:rsidR="006A5289" w:rsidRPr="006F7C57">
        <w:rPr>
          <w:rFonts w:ascii="Arial" w:hAnsi="Arial"/>
          <w:bCs/>
          <w:sz w:val="22"/>
          <w:szCs w:val="22"/>
        </w:rPr>
        <w:t>)</w:t>
      </w:r>
      <w:r w:rsidR="006A5289" w:rsidRPr="006F7C57">
        <w:rPr>
          <w:rFonts w:ascii="Arial" w:hAnsi="Arial"/>
          <w:b/>
          <w:bCs/>
          <w:sz w:val="22"/>
          <w:szCs w:val="22"/>
        </w:rPr>
        <w:t xml:space="preserve"> </w:t>
      </w:r>
      <w:r w:rsidR="006A5289" w:rsidRPr="006F7C57">
        <w:rPr>
          <w:rFonts w:ascii="Arial" w:hAnsi="Arial"/>
          <w:sz w:val="22"/>
          <w:szCs w:val="22"/>
        </w:rPr>
        <w:t xml:space="preserve">contains the most recent </w:t>
      </w:r>
      <w:r w:rsidR="007D7CB5" w:rsidRPr="006F7C57">
        <w:rPr>
          <w:rFonts w:ascii="Arial" w:hAnsi="Arial"/>
          <w:sz w:val="22"/>
          <w:szCs w:val="22"/>
        </w:rPr>
        <w:t xml:space="preserve">revision </w:t>
      </w:r>
      <w:r w:rsidR="006A5289" w:rsidRPr="006F7C57">
        <w:rPr>
          <w:rFonts w:ascii="Arial" w:hAnsi="Arial"/>
          <w:sz w:val="22"/>
          <w:szCs w:val="22"/>
        </w:rPr>
        <w:t xml:space="preserve">of Part 9900 Technical Guidance on operability determinations.   </w:t>
      </w:r>
    </w:p>
    <w:p w:rsidR="009A572F" w:rsidRPr="00CE7019" w:rsidRDefault="009A572F" w:rsidP="00C32595">
      <w:pPr>
        <w:widowControl/>
        <w:tabs>
          <w:tab w:val="left" w:pos="72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ascii="Arial" w:hAnsi="Arial"/>
          <w:sz w:val="22"/>
          <w:szCs w:val="22"/>
        </w:rPr>
      </w:pPr>
    </w:p>
    <w:p w:rsidR="00EB1B32" w:rsidRPr="006F7C57" w:rsidRDefault="008F570A" w:rsidP="00C32595">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u w:val="single"/>
        </w:rPr>
        <w:t xml:space="preserve">Review of Problem </w:t>
      </w:r>
      <w:r w:rsidR="00EB1B32" w:rsidRPr="006F7C57">
        <w:rPr>
          <w:rFonts w:ascii="Arial" w:hAnsi="Arial"/>
          <w:sz w:val="22"/>
          <w:szCs w:val="22"/>
          <w:u w:val="single"/>
        </w:rPr>
        <w:t xml:space="preserve">Identification and Resolution </w:t>
      </w:r>
      <w:r w:rsidRPr="006F7C57">
        <w:rPr>
          <w:rFonts w:ascii="Arial" w:hAnsi="Arial"/>
          <w:sz w:val="22"/>
          <w:szCs w:val="22"/>
          <w:u w:val="single"/>
        </w:rPr>
        <w:t>Area</w:t>
      </w:r>
      <w:r w:rsidR="00EB1B32" w:rsidRPr="006F7C57">
        <w:rPr>
          <w:rFonts w:ascii="Arial" w:hAnsi="Arial"/>
          <w:sz w:val="22"/>
          <w:szCs w:val="22"/>
        </w:rPr>
        <w:t>.  Verify that the licensee is identifying engineering design issues and problems and entering them in their corrective action program.</w:t>
      </w:r>
    </w:p>
    <w:p w:rsidR="00EB1B32" w:rsidRPr="006F7C57" w:rsidRDefault="00EB1B32" w:rsidP="00C32595">
      <w:pPr>
        <w:widowControl/>
        <w:jc w:val="both"/>
        <w:rPr>
          <w:rFonts w:ascii="Arial" w:hAnsi="Arial"/>
          <w:sz w:val="22"/>
          <w:szCs w:val="22"/>
        </w:rPr>
      </w:pPr>
    </w:p>
    <w:p w:rsidR="00EA7F79" w:rsidRPr="006F7C57" w:rsidRDefault="00EA7F79" w:rsidP="00C32595">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Obtain a brief description of all corrective action documents written against the components selected for inspection. Have the licensee sort by system, component, significance (use licensee’s significance determination assigned to the corrective action document) and followed by adequate description of the deficiency identified in order to determine whether a copy of the full corrective action document is desired for additional review by the team.</w:t>
      </w:r>
    </w:p>
    <w:p w:rsidR="00EA7F79" w:rsidRPr="006F7C57" w:rsidRDefault="00EA7F79" w:rsidP="00C32595">
      <w:pPr>
        <w:widowControl/>
        <w:tabs>
          <w:tab w:val="left" w:pos="1080"/>
        </w:tabs>
        <w:ind w:left="1440" w:hanging="634"/>
        <w:jc w:val="both"/>
        <w:rPr>
          <w:rFonts w:ascii="Arial" w:hAnsi="Arial"/>
          <w:sz w:val="22"/>
          <w:szCs w:val="22"/>
        </w:rPr>
      </w:pPr>
    </w:p>
    <w:p w:rsidR="00EA7F79" w:rsidRPr="006F7C57" w:rsidRDefault="00EA7F79" w:rsidP="00C32595">
      <w:pPr>
        <w:widowControl/>
        <w:numPr>
          <w:ilvl w:val="0"/>
          <w:numId w:val="15"/>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Review selected corrective action documents for the last three</w:t>
      </w:r>
      <w:r w:rsidRPr="006F7C57" w:rsidDel="001339BB">
        <w:rPr>
          <w:rFonts w:ascii="Arial" w:hAnsi="Arial"/>
          <w:sz w:val="22"/>
          <w:szCs w:val="22"/>
        </w:rPr>
        <w:t xml:space="preserve"> </w:t>
      </w:r>
      <w:r w:rsidRPr="006F7C57">
        <w:rPr>
          <w:rFonts w:ascii="Arial" w:hAnsi="Arial"/>
          <w:sz w:val="22"/>
          <w:szCs w:val="22"/>
        </w:rPr>
        <w:t>years, including those resulting from events and degraded/deficient conditions.  Review reports of Augmented Inspection Teams or Special Inspections to evaluate adequacy of licensee corrective actions.  Review adequacy of licensee technical evaluation (corrective action program evaluations, engineering evaluations, operability determinations).  Determine if operability is justified and problems are properly identified and corrected.  Verify that the licensee considered other degraded conditions and their impact on compensatory measures for the condition being evaluated.</w:t>
      </w:r>
    </w:p>
    <w:p w:rsidR="00EA7F79" w:rsidRPr="006F7C57" w:rsidRDefault="00EA7F79" w:rsidP="00C32595">
      <w:pPr>
        <w:pStyle w:val="ListParagraph"/>
        <w:ind w:left="1440" w:hanging="634"/>
        <w:rPr>
          <w:rFonts w:ascii="Arial" w:hAnsi="Arial"/>
          <w:sz w:val="22"/>
          <w:szCs w:val="22"/>
        </w:rPr>
      </w:pPr>
    </w:p>
    <w:p w:rsidR="00EB1B32" w:rsidRPr="006F7C57" w:rsidRDefault="00EB1B32" w:rsidP="00C32595">
      <w:pPr>
        <w:widowControl/>
        <w:numPr>
          <w:ilvl w:val="0"/>
          <w:numId w:val="15"/>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Sample the effectiveness of corrective actions taken by the licensee to issues identified during previous CDBIs</w:t>
      </w:r>
    </w:p>
    <w:p w:rsidR="00EB1B32" w:rsidRPr="006F7C57" w:rsidRDefault="00EB1B32" w:rsidP="00C32595">
      <w:pPr>
        <w:widowControl/>
        <w:ind w:left="1440" w:hanging="634"/>
        <w:jc w:val="both"/>
        <w:rPr>
          <w:rFonts w:ascii="Arial" w:hAnsi="Arial"/>
          <w:sz w:val="22"/>
          <w:szCs w:val="22"/>
        </w:rPr>
      </w:pPr>
    </w:p>
    <w:p w:rsidR="00EB1B32" w:rsidRPr="006F7C57" w:rsidRDefault="00EB1B32" w:rsidP="00C32595">
      <w:pPr>
        <w:widowControl/>
        <w:numPr>
          <w:ilvl w:val="0"/>
          <w:numId w:val="15"/>
        </w:numPr>
        <w:tabs>
          <w:tab w:val="left" w:pos="274"/>
          <w:tab w:val="left" w:pos="806"/>
          <w:tab w:val="left" w:pos="1440"/>
        </w:tabs>
        <w:ind w:left="1440" w:hanging="634"/>
        <w:jc w:val="both"/>
        <w:rPr>
          <w:rFonts w:ascii="Arial" w:hAnsi="Arial"/>
          <w:sz w:val="22"/>
          <w:szCs w:val="22"/>
        </w:rPr>
      </w:pPr>
      <w:r w:rsidRPr="006F7C57">
        <w:rPr>
          <w:rFonts w:ascii="Arial" w:hAnsi="Arial"/>
          <w:sz w:val="22"/>
          <w:szCs w:val="22"/>
        </w:rPr>
        <w:t xml:space="preserve">Inspection report should list all corrective action reports reviewed.  Additionally, the inspection report should contain those corrective action documents which were written to resolve issues identified by the current CDBI inspection team in the section of the inspection report attachment commonly titled “List of Documents Reviewed.” </w:t>
      </w:r>
    </w:p>
    <w:p w:rsidR="000D20E7" w:rsidRPr="00CE7019" w:rsidRDefault="000D20E7" w:rsidP="00C32595">
      <w:pPr>
        <w:widowControl/>
        <w:tabs>
          <w:tab w:val="left" w:pos="720"/>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CE7019" w:rsidRDefault="0023155C"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d</w:t>
      </w:r>
      <w:r w:rsidR="009A572F" w:rsidRPr="006F7C57">
        <w:rPr>
          <w:rFonts w:ascii="Arial" w:hAnsi="Arial"/>
          <w:sz w:val="22"/>
          <w:szCs w:val="22"/>
        </w:rPr>
        <w:t>.</w:t>
      </w:r>
      <w:r w:rsidR="009A572F" w:rsidRPr="006F7C57">
        <w:rPr>
          <w:rFonts w:ascii="Arial" w:hAnsi="Arial"/>
          <w:sz w:val="22"/>
          <w:szCs w:val="22"/>
        </w:rPr>
        <w:tab/>
      </w:r>
      <w:r w:rsidR="008F570A" w:rsidRPr="006F7C57">
        <w:rPr>
          <w:rFonts w:ascii="Arial" w:hAnsi="Arial"/>
          <w:sz w:val="22"/>
          <w:szCs w:val="22"/>
          <w:u w:val="single"/>
        </w:rPr>
        <w:t>Review of Operating Experience Issues.</w:t>
      </w:r>
      <w:r w:rsidR="008F570A" w:rsidRPr="006F7C57">
        <w:rPr>
          <w:rFonts w:ascii="Arial" w:hAnsi="Arial"/>
          <w:sz w:val="22"/>
          <w:szCs w:val="22"/>
        </w:rPr>
        <w:t xml:space="preserve">  Review operating experience issues related to the selected components as well as generic or common cause issues that are not </w:t>
      </w:r>
    </w:p>
    <w:p w:rsidR="008F570A" w:rsidRPr="006F7C57" w:rsidRDefault="00CE701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Pr>
          <w:rFonts w:ascii="Arial" w:hAnsi="Arial"/>
          <w:sz w:val="22"/>
          <w:szCs w:val="22"/>
        </w:rPr>
        <w:lastRenderedPageBreak/>
        <w:tab/>
      </w:r>
      <w:proofErr w:type="gramStart"/>
      <w:r w:rsidR="008F570A" w:rsidRPr="006F7C57">
        <w:rPr>
          <w:rFonts w:ascii="Arial" w:hAnsi="Arial"/>
          <w:sz w:val="22"/>
          <w:szCs w:val="22"/>
        </w:rPr>
        <w:t>related</w:t>
      </w:r>
      <w:proofErr w:type="gramEnd"/>
      <w:r w:rsidR="008F570A" w:rsidRPr="006F7C57">
        <w:rPr>
          <w:rFonts w:ascii="Arial" w:hAnsi="Arial"/>
          <w:sz w:val="22"/>
          <w:szCs w:val="22"/>
        </w:rPr>
        <w:t xml:space="preserve"> to the components.  Some of the operating experience selected should cover initiating events and barrier integrity cornerstones.  Assess how the licensee evaluated and dispositioned each item.  The focus should be on ensuring that the conditions discussed in the operating experience either are not applicable, or have been adequately addressed by the licensee to ensure operability of the component.  To the extent practical, acquire objective evidence that the operating experience item has been resolved, beyond a written licensee evaluation.  For example, if the operating experience item required a procedure change, verify that the procedure was changed.  If the operating experience required modification of a component, verify that the modification was completed.</w:t>
      </w:r>
    </w:p>
    <w:p w:rsidR="008F570A" w:rsidRPr="00CE7019" w:rsidRDefault="008F570A"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ight="-180" w:hanging="533"/>
        <w:jc w:val="both"/>
        <w:rPr>
          <w:rFonts w:ascii="Arial" w:hAnsi="Arial"/>
          <w:sz w:val="22"/>
          <w:szCs w:val="22"/>
        </w:rPr>
      </w:pPr>
    </w:p>
    <w:p w:rsidR="00634EBC" w:rsidRPr="006F7C57" w:rsidRDefault="008F570A" w:rsidP="00C3259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color w:val="FF0000"/>
          <w:sz w:val="22"/>
          <w:szCs w:val="22"/>
        </w:rPr>
        <w:tab/>
      </w:r>
      <w:r w:rsidRPr="006F7C57">
        <w:rPr>
          <w:rFonts w:ascii="Arial" w:hAnsi="Arial"/>
          <w:sz w:val="22"/>
          <w:szCs w:val="22"/>
        </w:rPr>
        <w:t xml:space="preserve">Information Notice 2008-02, “Findings Identified </w:t>
      </w:r>
      <w:proofErr w:type="gramStart"/>
      <w:r w:rsidRPr="006F7C57">
        <w:rPr>
          <w:rFonts w:ascii="Arial" w:hAnsi="Arial"/>
          <w:sz w:val="22"/>
          <w:szCs w:val="22"/>
        </w:rPr>
        <w:t>During</w:t>
      </w:r>
      <w:proofErr w:type="gramEnd"/>
      <w:r w:rsidRPr="006F7C57">
        <w:rPr>
          <w:rFonts w:ascii="Arial" w:hAnsi="Arial"/>
          <w:sz w:val="22"/>
          <w:szCs w:val="22"/>
        </w:rPr>
        <w:t xml:space="preserve"> Component Design Bases Inspections,” provides findings from previous CDBIs.  This is a good source to determine whether licensees are addressing generic issues that may apply to their site.</w:t>
      </w:r>
      <w:r w:rsidR="00E107E5" w:rsidRPr="006F7C57">
        <w:rPr>
          <w:rFonts w:ascii="Arial" w:hAnsi="Arial"/>
          <w:sz w:val="22"/>
          <w:szCs w:val="22"/>
        </w:rPr>
        <w:t xml:space="preserve">  </w:t>
      </w:r>
      <w:r w:rsidR="00582AF2" w:rsidRPr="006F7C57">
        <w:rPr>
          <w:rFonts w:ascii="Arial" w:hAnsi="Arial"/>
          <w:sz w:val="22"/>
          <w:szCs w:val="22"/>
        </w:rPr>
        <w:t xml:space="preserve">Additional sources </w:t>
      </w:r>
      <w:r w:rsidR="00E107E5" w:rsidRPr="006F7C57">
        <w:rPr>
          <w:rFonts w:ascii="Arial" w:hAnsi="Arial"/>
          <w:sz w:val="22"/>
          <w:szCs w:val="22"/>
        </w:rPr>
        <w:t xml:space="preserve">for obtaining </w:t>
      </w:r>
      <w:r w:rsidR="00831415" w:rsidRPr="006F7C57">
        <w:rPr>
          <w:rFonts w:ascii="Arial" w:hAnsi="Arial"/>
          <w:sz w:val="22"/>
          <w:szCs w:val="22"/>
        </w:rPr>
        <w:t xml:space="preserve">operating experience </w:t>
      </w:r>
      <w:r w:rsidR="00E107E5" w:rsidRPr="006F7C57">
        <w:rPr>
          <w:rFonts w:ascii="Arial" w:hAnsi="Arial"/>
          <w:sz w:val="22"/>
          <w:szCs w:val="22"/>
        </w:rPr>
        <w:t>information include the following:</w:t>
      </w:r>
    </w:p>
    <w:p w:rsidR="00737A79" w:rsidRPr="006F7C57" w:rsidRDefault="00737A7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rPr>
          <w:rFonts w:ascii="Arial" w:hAnsi="Arial"/>
          <w:sz w:val="22"/>
          <w:szCs w:val="22"/>
        </w:rPr>
      </w:pPr>
    </w:p>
    <w:p w:rsidR="00733B69" w:rsidRPr="006F7C57" w:rsidRDefault="00733B69" w:rsidP="00C32595">
      <w:pPr>
        <w:widowControl/>
        <w:numPr>
          <w:ilvl w:val="0"/>
          <w:numId w:val="7"/>
        </w:numPr>
        <w:tabs>
          <w:tab w:val="clear" w:pos="1325"/>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 xml:space="preserve">Historical operating experience associated with CDBI </w:t>
      </w:r>
      <w:r w:rsidR="00634EBC" w:rsidRPr="006F7C57">
        <w:rPr>
          <w:rFonts w:ascii="Arial" w:hAnsi="Arial"/>
          <w:sz w:val="22"/>
          <w:szCs w:val="22"/>
        </w:rPr>
        <w:t xml:space="preserve"> (</w:t>
      </w:r>
      <w:hyperlink r:id="rId13" w:history="1">
        <w:r w:rsidR="00634EBC" w:rsidRPr="006F7C57">
          <w:rPr>
            <w:rStyle w:val="Hyperlink"/>
            <w:rFonts w:ascii="Arial" w:hAnsi="Arial"/>
            <w:sz w:val="22"/>
            <w:szCs w:val="22"/>
          </w:rPr>
          <w:t>http://nrr10.nrc.gov/rorp/ip71111-21.html</w:t>
        </w:r>
      </w:hyperlink>
      <w:r w:rsidR="00634EBC" w:rsidRPr="006F7C57">
        <w:rPr>
          <w:rFonts w:ascii="Arial" w:hAnsi="Arial"/>
          <w:sz w:val="22"/>
          <w:szCs w:val="22"/>
        </w:rPr>
        <w:t>)</w:t>
      </w:r>
    </w:p>
    <w:p w:rsidR="0009234E" w:rsidRPr="006F7C57" w:rsidRDefault="0009234E" w:rsidP="00C32595">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p>
    <w:p w:rsidR="00E107E5" w:rsidRPr="006F7C57" w:rsidRDefault="00733B69" w:rsidP="00C32595">
      <w:pPr>
        <w:widowControl/>
        <w:numPr>
          <w:ilvl w:val="0"/>
          <w:numId w:val="7"/>
        </w:numPr>
        <w:tabs>
          <w:tab w:val="clear" w:pos="1325"/>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sz w:val="22"/>
          <w:szCs w:val="22"/>
        </w:rPr>
      </w:pPr>
      <w:r w:rsidRPr="006F7C57">
        <w:rPr>
          <w:rFonts w:ascii="Arial" w:hAnsi="Arial"/>
          <w:sz w:val="22"/>
          <w:szCs w:val="22"/>
        </w:rPr>
        <w:t>Any operating experience smart sample associated with the CDBI inspection</w:t>
      </w:r>
      <w:r w:rsidR="00737A79" w:rsidRPr="006F7C57">
        <w:rPr>
          <w:rFonts w:ascii="Arial" w:hAnsi="Arial"/>
          <w:sz w:val="22"/>
          <w:szCs w:val="22"/>
        </w:rPr>
        <w:t xml:space="preserve"> p</w:t>
      </w:r>
      <w:r w:rsidRPr="006F7C57">
        <w:rPr>
          <w:rFonts w:ascii="Arial" w:hAnsi="Arial"/>
          <w:sz w:val="22"/>
          <w:szCs w:val="22"/>
        </w:rPr>
        <w:t xml:space="preserve">rocedure </w:t>
      </w:r>
      <w:r w:rsidR="00634EBC" w:rsidRPr="006F7C57">
        <w:rPr>
          <w:rFonts w:ascii="Arial" w:hAnsi="Arial"/>
          <w:sz w:val="22"/>
          <w:szCs w:val="22"/>
        </w:rPr>
        <w:t>(</w:t>
      </w:r>
      <w:hyperlink r:id="rId14" w:history="1">
        <w:r w:rsidR="00634EBC" w:rsidRPr="006F7C57">
          <w:rPr>
            <w:rStyle w:val="Hyperlink"/>
            <w:rFonts w:ascii="Arial" w:hAnsi="Arial"/>
            <w:sz w:val="22"/>
            <w:szCs w:val="22"/>
          </w:rPr>
          <w:t>http://nrr10.nrc.gov/forum/ic/7111121.html</w:t>
        </w:r>
      </w:hyperlink>
      <w:r w:rsidR="00634EBC" w:rsidRPr="006F7C57">
        <w:rPr>
          <w:rFonts w:ascii="Arial" w:hAnsi="Arial"/>
          <w:sz w:val="22"/>
          <w:szCs w:val="22"/>
        </w:rPr>
        <w:t>)</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7B1314" w:rsidRPr="006F7C57" w:rsidRDefault="00CF2EFB"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Components inspected in previous CDBIs may be re-inspected.  This may include attributes not previously inspected, or where</w:t>
      </w:r>
      <w:r w:rsidR="007D1414" w:rsidRPr="006F7C57">
        <w:rPr>
          <w:rFonts w:ascii="Arial" w:hAnsi="Arial"/>
          <w:sz w:val="22"/>
          <w:szCs w:val="22"/>
        </w:rPr>
        <w:t xml:space="preserve"> </w:t>
      </w:r>
      <w:r w:rsidRPr="006F7C57">
        <w:rPr>
          <w:rFonts w:ascii="Arial" w:hAnsi="Arial"/>
          <w:sz w:val="22"/>
          <w:szCs w:val="22"/>
        </w:rPr>
        <w:t>attribute conditions change</w:t>
      </w:r>
      <w:r w:rsidR="007D1414" w:rsidRPr="006F7C57">
        <w:rPr>
          <w:rFonts w:ascii="Arial" w:hAnsi="Arial"/>
          <w:sz w:val="22"/>
          <w:szCs w:val="22"/>
        </w:rPr>
        <w:t xml:space="preserve"> </w:t>
      </w:r>
      <w:r w:rsidRPr="006F7C57">
        <w:rPr>
          <w:rFonts w:ascii="Arial" w:hAnsi="Arial"/>
          <w:sz w:val="22"/>
          <w:szCs w:val="22"/>
        </w:rPr>
        <w:t>(such as by</w:t>
      </w:r>
      <w:r w:rsidR="007D1414" w:rsidRPr="006F7C57">
        <w:rPr>
          <w:rFonts w:ascii="Arial" w:hAnsi="Arial"/>
          <w:sz w:val="22"/>
          <w:szCs w:val="22"/>
        </w:rPr>
        <w:t xml:space="preserve"> </w:t>
      </w:r>
      <w:r w:rsidRPr="006F7C57">
        <w:rPr>
          <w:rFonts w:ascii="Arial" w:hAnsi="Arial"/>
          <w:sz w:val="22"/>
          <w:szCs w:val="22"/>
        </w:rPr>
        <w:t>modifications to hardware or manner of operation, and performance history).</w:t>
      </w:r>
    </w:p>
    <w:p w:rsidR="00241103" w:rsidRPr="006F7C57" w:rsidRDefault="00241103" w:rsidP="00C32595">
      <w:pPr>
        <w:widowControl/>
        <w:jc w:val="both"/>
        <w:rPr>
          <w:rFonts w:ascii="Arial" w:hAnsi="Arial"/>
          <w:sz w:val="22"/>
          <w:szCs w:val="22"/>
        </w:rPr>
      </w:pPr>
    </w:p>
    <w:p w:rsidR="009B1943" w:rsidRPr="006F7C57" w:rsidRDefault="00E25AAA" w:rsidP="00C32595">
      <w:pPr>
        <w:widowControl/>
        <w:numPr>
          <w:ilvl w:val="1"/>
          <w:numId w:val="13"/>
        </w:numPr>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sz w:val="22"/>
          <w:szCs w:val="22"/>
        </w:rPr>
      </w:pPr>
      <w:r w:rsidRPr="006F7C57">
        <w:rPr>
          <w:rFonts w:ascii="Arial" w:hAnsi="Arial"/>
          <w:sz w:val="22"/>
          <w:szCs w:val="22"/>
          <w:u w:val="single"/>
        </w:rPr>
        <w:t>I</w:t>
      </w:r>
      <w:r w:rsidR="002E08B2" w:rsidRPr="006F7C57">
        <w:rPr>
          <w:rFonts w:ascii="Arial" w:hAnsi="Arial"/>
          <w:sz w:val="22"/>
          <w:szCs w:val="22"/>
          <w:u w:val="single"/>
        </w:rPr>
        <w:t>nspection Schedule</w:t>
      </w:r>
      <w:r w:rsidR="002E08B2" w:rsidRPr="006F7C57">
        <w:rPr>
          <w:rFonts w:ascii="Arial" w:hAnsi="Arial"/>
          <w:sz w:val="22"/>
          <w:szCs w:val="22"/>
        </w:rPr>
        <w:t xml:space="preserve">.  </w:t>
      </w:r>
    </w:p>
    <w:p w:rsidR="003F23AA" w:rsidRPr="006F7C57" w:rsidRDefault="003F23AA" w:rsidP="00C3259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u w:val="single"/>
        </w:rPr>
      </w:pPr>
    </w:p>
    <w:p w:rsidR="003F23AA" w:rsidRPr="006F7C57" w:rsidRDefault="00494E89"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 xml:space="preserve">Preparation for the on-site </w:t>
      </w:r>
      <w:r w:rsidR="009D4299" w:rsidRPr="006F7C57">
        <w:rPr>
          <w:rFonts w:ascii="Arial" w:hAnsi="Arial"/>
          <w:sz w:val="22"/>
          <w:szCs w:val="22"/>
        </w:rPr>
        <w:t>visit</w:t>
      </w:r>
      <w:r w:rsidRPr="006F7C57">
        <w:rPr>
          <w:rFonts w:ascii="Arial" w:hAnsi="Arial"/>
          <w:sz w:val="22"/>
          <w:szCs w:val="22"/>
        </w:rPr>
        <w:t>/sample selection week</w:t>
      </w:r>
      <w:r w:rsidR="00AC293B" w:rsidRPr="006F7C57">
        <w:rPr>
          <w:rFonts w:ascii="Arial" w:hAnsi="Arial"/>
          <w:sz w:val="22"/>
          <w:szCs w:val="22"/>
        </w:rPr>
        <w:t xml:space="preserve"> (a.k.a. “bagman trip”) </w:t>
      </w:r>
      <w:r w:rsidR="003F23AA" w:rsidRPr="006F7C57">
        <w:rPr>
          <w:rFonts w:ascii="Arial" w:hAnsi="Arial"/>
          <w:sz w:val="22"/>
          <w:szCs w:val="22"/>
        </w:rPr>
        <w:t>should include:</w:t>
      </w:r>
    </w:p>
    <w:p w:rsidR="00AC293B" w:rsidRPr="006F7C57" w:rsidRDefault="00AC293B" w:rsidP="00C32595">
      <w:pPr>
        <w:widowControl/>
        <w:tabs>
          <w:tab w:val="left" w:pos="1440"/>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sz w:val="22"/>
          <w:szCs w:val="22"/>
        </w:rPr>
      </w:pPr>
    </w:p>
    <w:p w:rsidR="00CC761F" w:rsidRPr="006F7C57" w:rsidRDefault="00CC761F" w:rsidP="00C32595">
      <w:pPr>
        <w:widowControl/>
        <w:numPr>
          <w:ilvl w:val="0"/>
          <w:numId w:val="23"/>
        </w:numPr>
        <w:tabs>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Review the most recent CDBI inspection report</w:t>
      </w:r>
    </w:p>
    <w:p w:rsidR="00D2440E" w:rsidRPr="006F7C57" w:rsidRDefault="00D2440E" w:rsidP="00C32595">
      <w:pPr>
        <w:widowControl/>
        <w:tabs>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CC761F" w:rsidRPr="006F7C57" w:rsidRDefault="00CC761F" w:rsidP="00C32595">
      <w:pPr>
        <w:widowControl/>
        <w:numPr>
          <w:ilvl w:val="0"/>
          <w:numId w:val="23"/>
        </w:numPr>
        <w:tabs>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Become familiar with most risk significant event scenarios and components at the </w:t>
      </w:r>
      <w:r w:rsidR="00DB24A8" w:rsidRPr="006F7C57">
        <w:rPr>
          <w:rFonts w:ascii="Arial" w:hAnsi="Arial"/>
          <w:sz w:val="22"/>
          <w:szCs w:val="22"/>
        </w:rPr>
        <w:t>plant</w:t>
      </w:r>
    </w:p>
    <w:p w:rsidR="00D2440E" w:rsidRPr="006F7C57" w:rsidRDefault="00D2440E" w:rsidP="00C32595">
      <w:pPr>
        <w:pStyle w:val="ListParagraph"/>
        <w:ind w:left="1440" w:hanging="634"/>
        <w:rPr>
          <w:rFonts w:ascii="Arial" w:hAnsi="Arial"/>
          <w:sz w:val="22"/>
          <w:szCs w:val="22"/>
        </w:rPr>
      </w:pPr>
    </w:p>
    <w:p w:rsidR="002022D4" w:rsidRPr="006F7C57" w:rsidRDefault="00CC761F" w:rsidP="00C32595">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Become familiar with the </w:t>
      </w:r>
      <w:r w:rsidR="00CE0D12" w:rsidRPr="006F7C57">
        <w:rPr>
          <w:rFonts w:ascii="Arial" w:hAnsi="Arial"/>
          <w:sz w:val="22"/>
          <w:szCs w:val="22"/>
        </w:rPr>
        <w:t xml:space="preserve">most (top ten) </w:t>
      </w:r>
      <w:r w:rsidRPr="006F7C57">
        <w:rPr>
          <w:rFonts w:ascii="Arial" w:hAnsi="Arial"/>
          <w:sz w:val="22"/>
          <w:szCs w:val="22"/>
        </w:rPr>
        <w:t xml:space="preserve">risk significant safety systems at the </w:t>
      </w:r>
      <w:r w:rsidR="00DB24A8" w:rsidRPr="006F7C57">
        <w:rPr>
          <w:rFonts w:ascii="Arial" w:hAnsi="Arial"/>
          <w:sz w:val="22"/>
          <w:szCs w:val="22"/>
        </w:rPr>
        <w:t>plant</w:t>
      </w:r>
    </w:p>
    <w:p w:rsidR="00D2440E" w:rsidRPr="006F7C57" w:rsidRDefault="00D2440E" w:rsidP="00C32595">
      <w:pPr>
        <w:pStyle w:val="ListParagraph"/>
        <w:ind w:left="1440" w:hanging="634"/>
        <w:rPr>
          <w:rFonts w:ascii="Arial" w:hAnsi="Arial"/>
          <w:sz w:val="22"/>
          <w:szCs w:val="22"/>
        </w:rPr>
      </w:pPr>
    </w:p>
    <w:p w:rsidR="00794C14" w:rsidRPr="006F7C57" w:rsidRDefault="00CC761F" w:rsidP="00C32595">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Become familiar</w:t>
      </w:r>
      <w:r w:rsidR="004857D5" w:rsidRPr="006F7C57">
        <w:rPr>
          <w:rFonts w:ascii="Arial" w:hAnsi="Arial"/>
          <w:sz w:val="22"/>
          <w:szCs w:val="22"/>
        </w:rPr>
        <w:t xml:space="preserve"> with the </w:t>
      </w:r>
      <w:r w:rsidR="00DB24A8" w:rsidRPr="006F7C57">
        <w:rPr>
          <w:rFonts w:ascii="Arial" w:hAnsi="Arial"/>
          <w:sz w:val="22"/>
          <w:szCs w:val="22"/>
        </w:rPr>
        <w:t xml:space="preserve">plant </w:t>
      </w:r>
      <w:r w:rsidR="004857D5" w:rsidRPr="006F7C57">
        <w:rPr>
          <w:rFonts w:ascii="Arial" w:hAnsi="Arial"/>
          <w:sz w:val="22"/>
          <w:szCs w:val="22"/>
        </w:rPr>
        <w:t>electrical distribution</w:t>
      </w:r>
      <w:r w:rsidR="00DB24A8" w:rsidRPr="006F7C57">
        <w:rPr>
          <w:rFonts w:ascii="Arial" w:hAnsi="Arial"/>
          <w:sz w:val="22"/>
          <w:szCs w:val="22"/>
        </w:rPr>
        <w:t xml:space="preserve"> design</w:t>
      </w:r>
    </w:p>
    <w:p w:rsidR="00794C14" w:rsidRPr="006F7C57" w:rsidRDefault="00794C14" w:rsidP="00C32595">
      <w:pPr>
        <w:pStyle w:val="ListParagraph"/>
        <w:ind w:left="1440" w:hanging="634"/>
        <w:rPr>
          <w:rFonts w:ascii="Arial" w:hAnsi="Arial"/>
          <w:sz w:val="22"/>
          <w:szCs w:val="22"/>
        </w:rPr>
      </w:pPr>
    </w:p>
    <w:p w:rsidR="00E25AAA" w:rsidRPr="006F7C57" w:rsidRDefault="002022D4" w:rsidP="00C32595">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Develop an initial set of components </w:t>
      </w:r>
      <w:r w:rsidR="005132DB" w:rsidRPr="006F7C57">
        <w:rPr>
          <w:rFonts w:ascii="Arial" w:hAnsi="Arial"/>
          <w:sz w:val="22"/>
          <w:szCs w:val="22"/>
        </w:rPr>
        <w:t xml:space="preserve">to be considered </w:t>
      </w:r>
      <w:r w:rsidRPr="006F7C57">
        <w:rPr>
          <w:rFonts w:ascii="Arial" w:hAnsi="Arial"/>
          <w:sz w:val="22"/>
          <w:szCs w:val="22"/>
        </w:rPr>
        <w:t xml:space="preserve">for inspection from the list obtained from the </w:t>
      </w:r>
      <w:r w:rsidR="005132DB" w:rsidRPr="006F7C57">
        <w:rPr>
          <w:rFonts w:ascii="Arial" w:hAnsi="Arial"/>
          <w:sz w:val="22"/>
          <w:szCs w:val="22"/>
        </w:rPr>
        <w:t>senior reactor analyst (</w:t>
      </w:r>
      <w:r w:rsidRPr="006F7C57">
        <w:rPr>
          <w:rFonts w:ascii="Arial" w:hAnsi="Arial"/>
          <w:sz w:val="22"/>
          <w:szCs w:val="22"/>
        </w:rPr>
        <w:t>SRA</w:t>
      </w:r>
      <w:r w:rsidR="005132DB" w:rsidRPr="006F7C57">
        <w:rPr>
          <w:rFonts w:ascii="Arial" w:hAnsi="Arial"/>
          <w:sz w:val="22"/>
          <w:szCs w:val="22"/>
        </w:rPr>
        <w:t>)</w:t>
      </w:r>
      <w:r w:rsidR="009D4299" w:rsidRPr="006F7C57">
        <w:rPr>
          <w:rFonts w:ascii="Arial" w:hAnsi="Arial"/>
          <w:sz w:val="22"/>
          <w:szCs w:val="22"/>
        </w:rPr>
        <w:t xml:space="preserve"> </w:t>
      </w:r>
    </w:p>
    <w:p w:rsidR="00010B55" w:rsidRPr="006F7C57" w:rsidRDefault="00010B55" w:rsidP="00C32595">
      <w:pPr>
        <w:pStyle w:val="ListParagraph"/>
        <w:rPr>
          <w:rFonts w:ascii="Arial" w:hAnsi="Arial"/>
          <w:sz w:val="22"/>
          <w:szCs w:val="22"/>
        </w:rPr>
      </w:pPr>
    </w:p>
    <w:p w:rsidR="00010B55" w:rsidRPr="006F7C57" w:rsidRDefault="00010B55" w:rsidP="00C32595">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2430"/>
        <w:jc w:val="both"/>
        <w:rPr>
          <w:rFonts w:ascii="Arial" w:hAnsi="Arial"/>
          <w:sz w:val="22"/>
          <w:szCs w:val="22"/>
        </w:rPr>
      </w:pPr>
    </w:p>
    <w:p w:rsidR="00DB24A8" w:rsidRPr="006F7C57" w:rsidRDefault="00010B55"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1</w:t>
      </w:r>
      <w:r w:rsidR="00CE7019">
        <w:rPr>
          <w:rFonts w:ascii="Arial" w:hAnsi="Arial"/>
          <w:sz w:val="22"/>
          <w:szCs w:val="22"/>
        </w:rPr>
        <w:t>.</w:t>
      </w:r>
      <w:r w:rsidR="00CE7019">
        <w:rPr>
          <w:rFonts w:ascii="Arial" w:hAnsi="Arial"/>
          <w:sz w:val="22"/>
          <w:szCs w:val="22"/>
        </w:rPr>
        <w:tab/>
      </w:r>
      <w:r w:rsidR="002E08B2" w:rsidRPr="006F7C57">
        <w:rPr>
          <w:rFonts w:ascii="Arial" w:hAnsi="Arial"/>
          <w:sz w:val="22"/>
          <w:szCs w:val="22"/>
        </w:rPr>
        <w:t>On-sit</w:t>
      </w:r>
      <w:r w:rsidR="00DB24A8" w:rsidRPr="006F7C57">
        <w:rPr>
          <w:rFonts w:ascii="Arial" w:hAnsi="Arial"/>
          <w:sz w:val="22"/>
          <w:szCs w:val="22"/>
        </w:rPr>
        <w:t>e preparation/sample selection</w:t>
      </w:r>
      <w:r w:rsidR="00593527" w:rsidRPr="006F7C57">
        <w:rPr>
          <w:rFonts w:ascii="Arial" w:hAnsi="Arial"/>
          <w:sz w:val="22"/>
          <w:szCs w:val="22"/>
        </w:rPr>
        <w:t xml:space="preserve"> </w:t>
      </w:r>
      <w:r w:rsidR="00EE0D7C" w:rsidRPr="006F7C57">
        <w:rPr>
          <w:rFonts w:ascii="Arial" w:hAnsi="Arial"/>
          <w:sz w:val="22"/>
          <w:szCs w:val="22"/>
        </w:rPr>
        <w:t>(commonly referred to as the “bagman trip”)</w:t>
      </w:r>
    </w:p>
    <w:p w:rsidR="00CE7019" w:rsidRDefault="00CE7019" w:rsidP="00C32595">
      <w:pPr>
        <w:widowControl/>
        <w:tabs>
          <w:tab w:val="left" w:pos="720"/>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DB24A8" w:rsidRPr="006F7C57" w:rsidRDefault="00DB24A8" w:rsidP="00C32595">
      <w:pPr>
        <w:widowControl/>
        <w:tabs>
          <w:tab w:val="left" w:pos="720"/>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DB24A8" w:rsidRPr="006F7C57" w:rsidRDefault="00AC293B" w:rsidP="00C32595">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Unless </w:t>
      </w:r>
      <w:r w:rsidR="009653C9" w:rsidRPr="006F7C57">
        <w:rPr>
          <w:rFonts w:ascii="Arial" w:hAnsi="Arial"/>
          <w:sz w:val="22"/>
          <w:szCs w:val="22"/>
        </w:rPr>
        <w:t xml:space="preserve">a suitable alternative is approved by </w:t>
      </w:r>
      <w:r w:rsidRPr="006F7C57">
        <w:rPr>
          <w:rFonts w:ascii="Arial" w:hAnsi="Arial"/>
          <w:sz w:val="22"/>
          <w:szCs w:val="22"/>
        </w:rPr>
        <w:t>regional management</w:t>
      </w:r>
      <w:r w:rsidR="00D0585B" w:rsidRPr="006F7C57">
        <w:rPr>
          <w:rFonts w:ascii="Arial" w:hAnsi="Arial"/>
          <w:sz w:val="22"/>
          <w:szCs w:val="22"/>
        </w:rPr>
        <w:t xml:space="preserve">, </w:t>
      </w:r>
      <w:r w:rsidRPr="006F7C57">
        <w:rPr>
          <w:rFonts w:ascii="Arial" w:hAnsi="Arial"/>
          <w:sz w:val="22"/>
          <w:szCs w:val="22"/>
        </w:rPr>
        <w:t xml:space="preserve">team leader shall make a site visit/bagman trip.  </w:t>
      </w:r>
      <w:r w:rsidR="00C5310F" w:rsidRPr="006F7C57">
        <w:rPr>
          <w:rFonts w:ascii="Arial" w:hAnsi="Arial"/>
          <w:sz w:val="22"/>
          <w:szCs w:val="22"/>
        </w:rPr>
        <w:t xml:space="preserve">During this trip, the team leader should </w:t>
      </w:r>
      <w:r w:rsidR="00744D1C" w:rsidRPr="006F7C57">
        <w:rPr>
          <w:rFonts w:ascii="Arial" w:hAnsi="Arial"/>
          <w:sz w:val="22"/>
          <w:szCs w:val="22"/>
        </w:rPr>
        <w:t>v</w:t>
      </w:r>
      <w:r w:rsidR="00DB24A8" w:rsidRPr="006F7C57">
        <w:rPr>
          <w:rFonts w:ascii="Arial" w:hAnsi="Arial"/>
          <w:sz w:val="22"/>
          <w:szCs w:val="22"/>
        </w:rPr>
        <w:t xml:space="preserve">alidate the components initially selected </w:t>
      </w:r>
      <w:r w:rsidR="00E860BE" w:rsidRPr="006F7C57">
        <w:rPr>
          <w:rFonts w:ascii="Arial" w:hAnsi="Arial"/>
          <w:sz w:val="22"/>
          <w:szCs w:val="22"/>
        </w:rPr>
        <w:t xml:space="preserve">for inspection </w:t>
      </w:r>
      <w:r w:rsidR="00DB24A8" w:rsidRPr="006F7C57">
        <w:rPr>
          <w:rFonts w:ascii="Arial" w:hAnsi="Arial"/>
          <w:sz w:val="22"/>
          <w:szCs w:val="22"/>
        </w:rPr>
        <w:t>before the site visit</w:t>
      </w:r>
      <w:r w:rsidR="00E860BE" w:rsidRPr="006F7C57">
        <w:rPr>
          <w:rFonts w:ascii="Arial" w:hAnsi="Arial"/>
          <w:sz w:val="22"/>
          <w:szCs w:val="22"/>
        </w:rPr>
        <w:t xml:space="preserve">.  </w:t>
      </w:r>
      <w:r w:rsidR="00DB24A8" w:rsidRPr="006F7C57">
        <w:rPr>
          <w:rFonts w:ascii="Arial" w:hAnsi="Arial"/>
          <w:sz w:val="22"/>
          <w:szCs w:val="22"/>
        </w:rPr>
        <w:t xml:space="preserve">The team leader should ensure that the components proposed for inspection by the regional SRA </w:t>
      </w:r>
      <w:r w:rsidRPr="006F7C57">
        <w:rPr>
          <w:rFonts w:ascii="Arial" w:hAnsi="Arial"/>
          <w:sz w:val="22"/>
          <w:szCs w:val="22"/>
        </w:rPr>
        <w:t xml:space="preserve">are </w:t>
      </w:r>
      <w:r w:rsidR="00DB24A8" w:rsidRPr="006F7C57">
        <w:rPr>
          <w:rFonts w:ascii="Arial" w:hAnsi="Arial"/>
          <w:sz w:val="22"/>
          <w:szCs w:val="22"/>
        </w:rPr>
        <w:t>re</w:t>
      </w:r>
      <w:r w:rsidR="00E860BE" w:rsidRPr="006F7C57">
        <w:rPr>
          <w:rFonts w:ascii="Arial" w:hAnsi="Arial"/>
          <w:sz w:val="22"/>
          <w:szCs w:val="22"/>
        </w:rPr>
        <w:t xml:space="preserve">flective </w:t>
      </w:r>
      <w:r w:rsidR="00DB24A8" w:rsidRPr="006F7C57">
        <w:rPr>
          <w:rFonts w:ascii="Arial" w:hAnsi="Arial"/>
          <w:sz w:val="22"/>
          <w:szCs w:val="22"/>
        </w:rPr>
        <w:t xml:space="preserve">of </w:t>
      </w:r>
      <w:r w:rsidR="00E860BE" w:rsidRPr="006F7C57">
        <w:rPr>
          <w:rFonts w:ascii="Arial" w:hAnsi="Arial"/>
          <w:sz w:val="22"/>
          <w:szCs w:val="22"/>
        </w:rPr>
        <w:t>c</w:t>
      </w:r>
      <w:r w:rsidR="005D3C2A" w:rsidRPr="006F7C57">
        <w:rPr>
          <w:rFonts w:ascii="Arial" w:hAnsi="Arial"/>
          <w:sz w:val="22"/>
          <w:szCs w:val="22"/>
        </w:rPr>
        <w:t xml:space="preserve">urrent plant risk and should be inspected based on </w:t>
      </w:r>
      <w:r w:rsidR="00F241A5" w:rsidRPr="006F7C57">
        <w:rPr>
          <w:rFonts w:ascii="Arial" w:hAnsi="Arial"/>
          <w:sz w:val="22"/>
          <w:szCs w:val="22"/>
        </w:rPr>
        <w:t xml:space="preserve">discussion with </w:t>
      </w:r>
      <w:r w:rsidR="005D3C2A" w:rsidRPr="006F7C57">
        <w:rPr>
          <w:rFonts w:ascii="Arial" w:hAnsi="Arial"/>
          <w:sz w:val="22"/>
          <w:szCs w:val="22"/>
        </w:rPr>
        <w:t xml:space="preserve">plant </w:t>
      </w:r>
      <w:r w:rsidR="00F241A5" w:rsidRPr="006F7C57">
        <w:rPr>
          <w:rFonts w:ascii="Arial" w:hAnsi="Arial"/>
          <w:sz w:val="22"/>
          <w:szCs w:val="22"/>
        </w:rPr>
        <w:t xml:space="preserve">personnel, </w:t>
      </w:r>
      <w:r w:rsidR="005D3C2A" w:rsidRPr="006F7C57">
        <w:rPr>
          <w:rFonts w:ascii="Arial" w:hAnsi="Arial"/>
          <w:sz w:val="22"/>
          <w:szCs w:val="22"/>
        </w:rPr>
        <w:t xml:space="preserve">past inspection results and current </w:t>
      </w:r>
      <w:r w:rsidR="00F241A5" w:rsidRPr="006F7C57">
        <w:rPr>
          <w:rFonts w:ascii="Arial" w:hAnsi="Arial"/>
          <w:sz w:val="22"/>
          <w:szCs w:val="22"/>
        </w:rPr>
        <w:t xml:space="preserve">industry </w:t>
      </w:r>
      <w:r w:rsidR="005D3C2A" w:rsidRPr="006F7C57">
        <w:rPr>
          <w:rFonts w:ascii="Arial" w:hAnsi="Arial"/>
          <w:sz w:val="22"/>
          <w:szCs w:val="22"/>
        </w:rPr>
        <w:t xml:space="preserve">operating experience information.  </w:t>
      </w:r>
      <w:r w:rsidR="00D96E5D" w:rsidRPr="006F7C57">
        <w:rPr>
          <w:rFonts w:ascii="Arial" w:hAnsi="Arial"/>
          <w:sz w:val="22"/>
          <w:szCs w:val="22"/>
        </w:rPr>
        <w:t>Accompaniment of regional SRA during the on-site preparation week is encouraged t</w:t>
      </w:r>
      <w:r w:rsidR="005D3C2A" w:rsidRPr="006F7C57">
        <w:rPr>
          <w:rFonts w:ascii="Arial" w:hAnsi="Arial"/>
          <w:sz w:val="22"/>
          <w:szCs w:val="22"/>
        </w:rPr>
        <w:t>o support vetting of components for inspection</w:t>
      </w:r>
      <w:r w:rsidR="00D96E5D" w:rsidRPr="006F7C57">
        <w:rPr>
          <w:rFonts w:ascii="Arial" w:hAnsi="Arial"/>
          <w:sz w:val="22"/>
          <w:szCs w:val="22"/>
        </w:rPr>
        <w:t xml:space="preserve"> since this process </w:t>
      </w:r>
      <w:r w:rsidR="005D3C2A" w:rsidRPr="006F7C57">
        <w:rPr>
          <w:rFonts w:ascii="Arial" w:hAnsi="Arial"/>
          <w:sz w:val="22"/>
          <w:szCs w:val="22"/>
        </w:rPr>
        <w:t xml:space="preserve">may </w:t>
      </w:r>
      <w:r w:rsidR="00D96E5D" w:rsidRPr="006F7C57">
        <w:rPr>
          <w:rFonts w:ascii="Arial" w:hAnsi="Arial"/>
          <w:sz w:val="22"/>
          <w:szCs w:val="22"/>
        </w:rPr>
        <w:t xml:space="preserve">involve </w:t>
      </w:r>
      <w:r w:rsidR="005D3C2A" w:rsidRPr="006F7C57">
        <w:rPr>
          <w:rFonts w:ascii="Arial" w:hAnsi="Arial"/>
          <w:sz w:val="22"/>
          <w:szCs w:val="22"/>
        </w:rPr>
        <w:t xml:space="preserve">discussions with plant </w:t>
      </w:r>
      <w:r w:rsidR="005132DB" w:rsidRPr="006F7C57">
        <w:rPr>
          <w:rFonts w:ascii="Arial" w:hAnsi="Arial"/>
          <w:sz w:val="22"/>
          <w:szCs w:val="22"/>
        </w:rPr>
        <w:t xml:space="preserve">risk </w:t>
      </w:r>
      <w:r w:rsidR="005D3C2A" w:rsidRPr="006F7C57">
        <w:rPr>
          <w:rFonts w:ascii="Arial" w:hAnsi="Arial"/>
          <w:sz w:val="22"/>
          <w:szCs w:val="22"/>
        </w:rPr>
        <w:t>engineer</w:t>
      </w:r>
      <w:r w:rsidR="005132DB" w:rsidRPr="006F7C57">
        <w:rPr>
          <w:rFonts w:ascii="Arial" w:hAnsi="Arial"/>
          <w:sz w:val="22"/>
          <w:szCs w:val="22"/>
        </w:rPr>
        <w:t>ing department management and staff</w:t>
      </w:r>
      <w:r w:rsidR="00D96E5D" w:rsidRPr="006F7C57">
        <w:rPr>
          <w:rFonts w:ascii="Arial" w:hAnsi="Arial"/>
          <w:sz w:val="22"/>
          <w:szCs w:val="22"/>
        </w:rPr>
        <w:t>.</w:t>
      </w:r>
      <w:r w:rsidR="004E5169" w:rsidRPr="006F7C57">
        <w:rPr>
          <w:rFonts w:ascii="Arial" w:hAnsi="Arial"/>
          <w:sz w:val="22"/>
          <w:szCs w:val="22"/>
        </w:rPr>
        <w:t xml:space="preserve"> </w:t>
      </w:r>
    </w:p>
    <w:p w:rsidR="00D2440E" w:rsidRPr="006F7C57" w:rsidRDefault="00D2440E" w:rsidP="00C32595">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p>
    <w:p w:rsidR="004E5169" w:rsidRPr="006F7C57" w:rsidRDefault="00FC316D" w:rsidP="00C32595">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T</w:t>
      </w:r>
      <w:r w:rsidR="00744D1C" w:rsidRPr="006F7C57">
        <w:rPr>
          <w:rFonts w:ascii="Arial" w:hAnsi="Arial"/>
          <w:sz w:val="22"/>
          <w:szCs w:val="22"/>
        </w:rPr>
        <w:t>he team leader shall i</w:t>
      </w:r>
      <w:r w:rsidR="00E860BE" w:rsidRPr="006F7C57">
        <w:rPr>
          <w:rFonts w:ascii="Arial" w:hAnsi="Arial"/>
          <w:sz w:val="22"/>
          <w:szCs w:val="22"/>
        </w:rPr>
        <w:t xml:space="preserve">dentify and obtain plant procedures, drawings, modification packages, calculations, analysis and other background </w:t>
      </w:r>
      <w:r w:rsidR="005D3C2A" w:rsidRPr="006F7C57">
        <w:rPr>
          <w:rFonts w:ascii="Arial" w:hAnsi="Arial"/>
          <w:sz w:val="22"/>
          <w:szCs w:val="22"/>
        </w:rPr>
        <w:t xml:space="preserve">information </w:t>
      </w:r>
      <w:r w:rsidR="00F241A5" w:rsidRPr="006F7C57">
        <w:rPr>
          <w:rFonts w:ascii="Arial" w:hAnsi="Arial"/>
          <w:sz w:val="22"/>
          <w:szCs w:val="22"/>
        </w:rPr>
        <w:t xml:space="preserve">associated with components selected for inspection so that the </w:t>
      </w:r>
      <w:r w:rsidR="00E860BE" w:rsidRPr="006F7C57">
        <w:rPr>
          <w:rFonts w:ascii="Arial" w:hAnsi="Arial"/>
          <w:sz w:val="22"/>
          <w:szCs w:val="22"/>
        </w:rPr>
        <w:t xml:space="preserve">team members </w:t>
      </w:r>
      <w:r w:rsidR="00F241A5" w:rsidRPr="006F7C57">
        <w:rPr>
          <w:rFonts w:ascii="Arial" w:hAnsi="Arial"/>
          <w:sz w:val="22"/>
          <w:szCs w:val="22"/>
        </w:rPr>
        <w:t xml:space="preserve">can </w:t>
      </w:r>
      <w:r w:rsidR="00E860BE" w:rsidRPr="006F7C57">
        <w:rPr>
          <w:rFonts w:ascii="Arial" w:hAnsi="Arial"/>
          <w:sz w:val="22"/>
          <w:szCs w:val="22"/>
        </w:rPr>
        <w:t>understand the risk significance of the component during the first in-office week.</w:t>
      </w:r>
    </w:p>
    <w:p w:rsidR="00D2440E" w:rsidRPr="006F7C57" w:rsidRDefault="00D2440E" w:rsidP="00C32595">
      <w:pPr>
        <w:pStyle w:val="ListParagraph"/>
        <w:ind w:left="1440" w:hanging="634"/>
        <w:rPr>
          <w:rFonts w:ascii="Arial" w:hAnsi="Arial"/>
          <w:sz w:val="22"/>
          <w:szCs w:val="22"/>
        </w:rPr>
      </w:pPr>
    </w:p>
    <w:p w:rsidR="004E5169" w:rsidRPr="006F7C57" w:rsidRDefault="004E5169" w:rsidP="00C32595">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sz w:val="22"/>
          <w:szCs w:val="22"/>
        </w:rPr>
      </w:pPr>
      <w:r w:rsidRPr="006F7C57">
        <w:rPr>
          <w:rFonts w:ascii="Arial" w:hAnsi="Arial"/>
          <w:sz w:val="22"/>
          <w:szCs w:val="22"/>
        </w:rPr>
        <w:t xml:space="preserve">The team leader should depart the site with a greater number of components than the number required to satisfy inspection requirements.  This will allow vetting of possible components for inspection by other team members during the first in-office preparation week.  </w:t>
      </w:r>
    </w:p>
    <w:p w:rsidR="00010B55" w:rsidRPr="006F7C57" w:rsidRDefault="00010B55" w:rsidP="00C32595">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360"/>
        <w:jc w:val="both"/>
        <w:rPr>
          <w:rFonts w:ascii="Arial" w:hAnsi="Arial"/>
          <w:sz w:val="22"/>
          <w:szCs w:val="22"/>
        </w:rPr>
      </w:pPr>
    </w:p>
    <w:p w:rsidR="002E08B2" w:rsidRPr="006F7C57" w:rsidRDefault="002E08B2"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2</w:t>
      </w:r>
      <w:r w:rsidR="00CA6592" w:rsidRPr="006F7C57">
        <w:rPr>
          <w:rFonts w:ascii="Arial" w:hAnsi="Arial"/>
          <w:sz w:val="22"/>
          <w:szCs w:val="22"/>
        </w:rPr>
        <w:t>.</w:t>
      </w:r>
      <w:r w:rsidR="00CE7019">
        <w:rPr>
          <w:rFonts w:ascii="Arial" w:hAnsi="Arial"/>
          <w:sz w:val="22"/>
          <w:szCs w:val="22"/>
        </w:rPr>
        <w:tab/>
      </w:r>
      <w:r w:rsidRPr="006F7C57">
        <w:rPr>
          <w:rFonts w:ascii="Arial" w:hAnsi="Arial"/>
          <w:sz w:val="22"/>
          <w:szCs w:val="22"/>
        </w:rPr>
        <w:t>In-office preparation/fina</w:t>
      </w:r>
      <w:r w:rsidR="00D96E5D" w:rsidRPr="006F7C57">
        <w:rPr>
          <w:rFonts w:ascii="Arial" w:hAnsi="Arial"/>
          <w:sz w:val="22"/>
          <w:szCs w:val="22"/>
        </w:rPr>
        <w:t>lizing samples for inspection.</w:t>
      </w:r>
      <w:r w:rsidR="000E3886" w:rsidRPr="006F7C57">
        <w:rPr>
          <w:rFonts w:ascii="Arial" w:hAnsi="Arial"/>
          <w:sz w:val="22"/>
          <w:szCs w:val="22"/>
        </w:rPr>
        <w:t xml:space="preserve">  </w:t>
      </w:r>
      <w:r w:rsidR="002A4326" w:rsidRPr="006F7C57">
        <w:rPr>
          <w:rFonts w:ascii="Arial" w:hAnsi="Arial"/>
          <w:sz w:val="22"/>
          <w:szCs w:val="22"/>
        </w:rPr>
        <w:t xml:space="preserve">The inspection team should finalize the components selected for inspection during this time period.  Minor </w:t>
      </w:r>
      <w:r w:rsidR="00AB7453" w:rsidRPr="006F7C57">
        <w:rPr>
          <w:rFonts w:ascii="Arial" w:hAnsi="Arial"/>
          <w:sz w:val="22"/>
          <w:szCs w:val="22"/>
        </w:rPr>
        <w:t>adjustments to component</w:t>
      </w:r>
      <w:r w:rsidR="00A00926" w:rsidRPr="006F7C57">
        <w:rPr>
          <w:rFonts w:ascii="Arial" w:hAnsi="Arial"/>
          <w:sz w:val="22"/>
          <w:szCs w:val="22"/>
        </w:rPr>
        <w:t>s</w:t>
      </w:r>
      <w:r w:rsidR="00AB7453" w:rsidRPr="006F7C57">
        <w:rPr>
          <w:rFonts w:ascii="Arial" w:hAnsi="Arial"/>
          <w:sz w:val="22"/>
          <w:szCs w:val="22"/>
        </w:rPr>
        <w:t xml:space="preserve"> selected for inspection </w:t>
      </w:r>
      <w:r w:rsidR="002A4326" w:rsidRPr="006F7C57">
        <w:rPr>
          <w:rFonts w:ascii="Arial" w:hAnsi="Arial"/>
          <w:sz w:val="22"/>
          <w:szCs w:val="22"/>
        </w:rPr>
        <w:t xml:space="preserve">during the </w:t>
      </w:r>
      <w:r w:rsidR="00A00926" w:rsidRPr="006F7C57">
        <w:rPr>
          <w:rFonts w:ascii="Arial" w:hAnsi="Arial"/>
          <w:sz w:val="22"/>
          <w:szCs w:val="22"/>
        </w:rPr>
        <w:t xml:space="preserve">bagman trip are </w:t>
      </w:r>
      <w:r w:rsidR="002A4326" w:rsidRPr="006F7C57">
        <w:rPr>
          <w:rFonts w:ascii="Arial" w:hAnsi="Arial"/>
          <w:sz w:val="22"/>
          <w:szCs w:val="22"/>
        </w:rPr>
        <w:t xml:space="preserve">acceptable.  </w:t>
      </w:r>
      <w:r w:rsidR="00B169B0" w:rsidRPr="006F7C57">
        <w:rPr>
          <w:rFonts w:ascii="Arial" w:hAnsi="Arial"/>
          <w:sz w:val="22"/>
          <w:szCs w:val="22"/>
        </w:rPr>
        <w:t xml:space="preserve">Team leader shall encourage </w:t>
      </w:r>
      <w:r w:rsidR="002A4326" w:rsidRPr="006F7C57">
        <w:rPr>
          <w:rFonts w:ascii="Arial" w:hAnsi="Arial"/>
          <w:sz w:val="22"/>
          <w:szCs w:val="22"/>
        </w:rPr>
        <w:t>team synergy</w:t>
      </w:r>
      <w:r w:rsidR="00B169B0" w:rsidRPr="006F7C57">
        <w:rPr>
          <w:rFonts w:ascii="Arial" w:hAnsi="Arial"/>
          <w:sz w:val="22"/>
          <w:szCs w:val="22"/>
        </w:rPr>
        <w:t xml:space="preserve"> by maximizing opportunities </w:t>
      </w:r>
      <w:r w:rsidR="00690DFD" w:rsidRPr="006F7C57">
        <w:rPr>
          <w:rFonts w:ascii="Arial" w:hAnsi="Arial"/>
          <w:sz w:val="22"/>
          <w:szCs w:val="22"/>
        </w:rPr>
        <w:t xml:space="preserve">for </w:t>
      </w:r>
      <w:r w:rsidR="00B169B0" w:rsidRPr="006F7C57">
        <w:rPr>
          <w:rFonts w:ascii="Arial" w:hAnsi="Arial"/>
          <w:sz w:val="22"/>
          <w:szCs w:val="22"/>
        </w:rPr>
        <w:t xml:space="preserve">team member interactions during the in-office preparation week.  </w:t>
      </w:r>
      <w:r w:rsidR="00341CAA" w:rsidRPr="006F7C57">
        <w:rPr>
          <w:rFonts w:ascii="Arial" w:hAnsi="Arial"/>
          <w:sz w:val="22"/>
          <w:szCs w:val="22"/>
        </w:rPr>
        <w:t xml:space="preserve">With the exception of team travel days (Monday and Friday), the team leader should conduct daily team meetings during the in-office preparation week. </w:t>
      </w:r>
      <w:r w:rsidR="002A4326" w:rsidRPr="006F7C57">
        <w:rPr>
          <w:rFonts w:ascii="Arial" w:hAnsi="Arial"/>
          <w:sz w:val="22"/>
          <w:szCs w:val="22"/>
        </w:rPr>
        <w:t xml:space="preserve">Additionally, team leader shall ensure adequate and timely access to information being provided by the licensees is made available to </w:t>
      </w:r>
      <w:r w:rsidR="00A00926" w:rsidRPr="006F7C57">
        <w:rPr>
          <w:rFonts w:ascii="Arial" w:hAnsi="Arial"/>
          <w:sz w:val="22"/>
          <w:szCs w:val="22"/>
        </w:rPr>
        <w:t xml:space="preserve">team members, including </w:t>
      </w:r>
      <w:r w:rsidR="002A4326" w:rsidRPr="006F7C57">
        <w:rPr>
          <w:rFonts w:ascii="Arial" w:hAnsi="Arial"/>
          <w:sz w:val="22"/>
          <w:szCs w:val="22"/>
        </w:rPr>
        <w:t xml:space="preserve">NRC contractors.  This will allow NRC </w:t>
      </w:r>
      <w:r w:rsidR="009653C9" w:rsidRPr="006F7C57">
        <w:rPr>
          <w:rFonts w:ascii="Arial" w:hAnsi="Arial"/>
          <w:sz w:val="22"/>
          <w:szCs w:val="22"/>
        </w:rPr>
        <w:t xml:space="preserve">to </w:t>
      </w:r>
      <w:r w:rsidR="002A4326" w:rsidRPr="006F7C57">
        <w:rPr>
          <w:rFonts w:ascii="Arial" w:hAnsi="Arial"/>
          <w:sz w:val="22"/>
          <w:szCs w:val="22"/>
        </w:rPr>
        <w:t>adequate</w:t>
      </w:r>
      <w:r w:rsidR="009653C9" w:rsidRPr="006F7C57">
        <w:rPr>
          <w:rFonts w:ascii="Arial" w:hAnsi="Arial"/>
          <w:sz w:val="22"/>
          <w:szCs w:val="22"/>
        </w:rPr>
        <w:t>ly</w:t>
      </w:r>
      <w:r w:rsidR="002A4326" w:rsidRPr="006F7C57">
        <w:rPr>
          <w:rFonts w:ascii="Arial" w:hAnsi="Arial"/>
          <w:sz w:val="22"/>
          <w:szCs w:val="22"/>
        </w:rPr>
        <w:t xml:space="preserve"> review licensee design information and develop questions relevant to component design before the first on-site inspection week.</w:t>
      </w:r>
      <w:r w:rsidR="00AB7453" w:rsidRPr="006F7C57">
        <w:rPr>
          <w:rFonts w:ascii="Arial" w:hAnsi="Arial"/>
          <w:sz w:val="22"/>
          <w:szCs w:val="22"/>
        </w:rPr>
        <w:t xml:space="preserve">  </w:t>
      </w:r>
    </w:p>
    <w:p w:rsidR="00AA78A7" w:rsidRPr="006F7C57" w:rsidRDefault="00AA78A7" w:rsidP="00C32595">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3</w:t>
      </w:r>
      <w:r w:rsidR="00CA6592" w:rsidRPr="006F7C57">
        <w:rPr>
          <w:rFonts w:ascii="Arial" w:hAnsi="Arial"/>
          <w:sz w:val="22"/>
          <w:szCs w:val="22"/>
        </w:rPr>
        <w:t>.</w:t>
      </w:r>
      <w:r w:rsidRPr="006F7C57">
        <w:rPr>
          <w:rFonts w:ascii="Arial" w:hAnsi="Arial"/>
          <w:sz w:val="22"/>
          <w:szCs w:val="22"/>
        </w:rPr>
        <w:tab/>
        <w:t>On-site inspection of selected samples.</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
    <w:p w:rsidR="002E08B2" w:rsidRPr="006F7C57" w:rsidRDefault="00AE6784"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4</w:t>
      </w:r>
      <w:r w:rsidR="00CA6592" w:rsidRPr="006F7C57">
        <w:rPr>
          <w:rFonts w:ascii="Arial" w:hAnsi="Arial"/>
          <w:sz w:val="22"/>
          <w:szCs w:val="22"/>
        </w:rPr>
        <w:t>.</w:t>
      </w:r>
      <w:r w:rsidRPr="006F7C57">
        <w:rPr>
          <w:rFonts w:ascii="Arial" w:hAnsi="Arial"/>
          <w:sz w:val="22"/>
          <w:szCs w:val="22"/>
        </w:rPr>
        <w:tab/>
        <w:t xml:space="preserve">In-office </w:t>
      </w:r>
      <w:r w:rsidR="002E08B2" w:rsidRPr="006F7C57">
        <w:rPr>
          <w:rFonts w:ascii="Arial" w:hAnsi="Arial"/>
          <w:sz w:val="22"/>
          <w:szCs w:val="22"/>
        </w:rPr>
        <w:t>inspection activities.</w:t>
      </w:r>
      <w:r w:rsidRPr="006F7C57">
        <w:rPr>
          <w:rFonts w:ascii="Arial" w:hAnsi="Arial"/>
          <w:sz w:val="22"/>
          <w:szCs w:val="22"/>
        </w:rPr>
        <w:t xml:space="preserve">  The team leader should maintain contact with team members working in their home offices, by conducting periodic team meetings.</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5</w:t>
      </w:r>
      <w:r w:rsidR="00CA6592" w:rsidRPr="006F7C57">
        <w:rPr>
          <w:rFonts w:ascii="Arial" w:hAnsi="Arial"/>
          <w:sz w:val="22"/>
          <w:szCs w:val="22"/>
        </w:rPr>
        <w:t>.</w:t>
      </w:r>
      <w:r w:rsidRPr="006F7C57">
        <w:rPr>
          <w:rFonts w:ascii="Arial" w:hAnsi="Arial"/>
          <w:sz w:val="22"/>
          <w:szCs w:val="22"/>
        </w:rPr>
        <w:tab/>
        <w:t xml:space="preserve">On-site inspection of selected samples. </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AD011C"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6</w:t>
      </w:r>
      <w:r w:rsidR="00CA6592" w:rsidRPr="006F7C57">
        <w:rPr>
          <w:rFonts w:ascii="Arial" w:hAnsi="Arial"/>
          <w:sz w:val="22"/>
          <w:szCs w:val="22"/>
        </w:rPr>
        <w:t>.</w:t>
      </w:r>
      <w:r w:rsidRPr="006F7C57">
        <w:rPr>
          <w:rFonts w:ascii="Arial" w:hAnsi="Arial"/>
          <w:sz w:val="22"/>
          <w:szCs w:val="22"/>
        </w:rPr>
        <w:tab/>
        <w:t>O</w:t>
      </w:r>
      <w:r w:rsidR="002E08B2" w:rsidRPr="006F7C57">
        <w:rPr>
          <w:rFonts w:ascii="Arial" w:hAnsi="Arial"/>
          <w:sz w:val="22"/>
          <w:szCs w:val="22"/>
        </w:rPr>
        <w:t>n-site inspection of selected samples</w:t>
      </w:r>
      <w:r w:rsidRPr="006F7C57">
        <w:rPr>
          <w:rFonts w:ascii="Arial" w:hAnsi="Arial"/>
          <w:sz w:val="22"/>
          <w:szCs w:val="22"/>
        </w:rPr>
        <w:t xml:space="preserve"> (final week of inspection)</w:t>
      </w:r>
      <w:r w:rsidR="002E08B2" w:rsidRPr="006F7C57">
        <w:rPr>
          <w:rFonts w:ascii="Arial" w:hAnsi="Arial"/>
          <w:sz w:val="22"/>
          <w:szCs w:val="22"/>
        </w:rPr>
        <w:t xml:space="preserve">. </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
    <w:p w:rsidR="009B1943" w:rsidRPr="006F7C57" w:rsidRDefault="002E08B2" w:rsidP="00C3259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r w:rsidRPr="006F7C57">
        <w:rPr>
          <w:rFonts w:ascii="Arial" w:hAnsi="Arial"/>
          <w:sz w:val="22"/>
          <w:szCs w:val="22"/>
        </w:rPr>
        <w:t>Week 7</w:t>
      </w:r>
      <w:r w:rsidR="00CA6592" w:rsidRPr="006F7C57">
        <w:rPr>
          <w:rFonts w:ascii="Arial" w:hAnsi="Arial"/>
          <w:sz w:val="22"/>
          <w:szCs w:val="22"/>
        </w:rPr>
        <w:t>.</w:t>
      </w:r>
      <w:r w:rsidRPr="006F7C57">
        <w:rPr>
          <w:rFonts w:ascii="Arial" w:hAnsi="Arial"/>
          <w:sz w:val="22"/>
          <w:szCs w:val="22"/>
        </w:rPr>
        <w:tab/>
        <w:t xml:space="preserve">Documentation of inspection results. </w:t>
      </w:r>
    </w:p>
    <w:p w:rsidR="00CE7019" w:rsidRDefault="00CE701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AA78A7" w:rsidRPr="006F7C57" w:rsidRDefault="00AA78A7"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sz w:val="22"/>
          <w:szCs w:val="22"/>
        </w:rPr>
      </w:pPr>
    </w:p>
    <w:p w:rsidR="001E2470" w:rsidRPr="006F7C57" w:rsidRDefault="009B1943"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R</w:t>
      </w:r>
      <w:r w:rsidR="002E08B2" w:rsidRPr="006F7C57">
        <w:rPr>
          <w:rFonts w:ascii="Arial" w:hAnsi="Arial"/>
          <w:sz w:val="22"/>
          <w:szCs w:val="22"/>
        </w:rPr>
        <w:t xml:space="preserve">egions may revise the above </w:t>
      </w:r>
      <w:r w:rsidR="001F309A" w:rsidRPr="006F7C57">
        <w:rPr>
          <w:rFonts w:ascii="Arial" w:hAnsi="Arial"/>
          <w:sz w:val="22"/>
          <w:szCs w:val="22"/>
        </w:rPr>
        <w:t xml:space="preserve">schedule </w:t>
      </w:r>
      <w:r w:rsidR="002E08B2" w:rsidRPr="006F7C57">
        <w:rPr>
          <w:rFonts w:ascii="Arial" w:hAnsi="Arial"/>
          <w:sz w:val="22"/>
          <w:szCs w:val="22"/>
        </w:rPr>
        <w:t>as long as the below resource estimate and the contractor Statement of Work are not exceeded.  The team leader require</w:t>
      </w:r>
      <w:r w:rsidR="000C6889" w:rsidRPr="006F7C57">
        <w:rPr>
          <w:rFonts w:ascii="Arial" w:hAnsi="Arial"/>
          <w:sz w:val="22"/>
          <w:szCs w:val="22"/>
        </w:rPr>
        <w:t>s</w:t>
      </w:r>
      <w:r w:rsidR="002E08B2" w:rsidRPr="006F7C57">
        <w:rPr>
          <w:rFonts w:ascii="Arial" w:hAnsi="Arial"/>
          <w:sz w:val="22"/>
          <w:szCs w:val="22"/>
        </w:rPr>
        <w:t xml:space="preserve"> additional time to prepare for the insp</w:t>
      </w:r>
      <w:r w:rsidR="000C6889" w:rsidRPr="006F7C57">
        <w:rPr>
          <w:rFonts w:ascii="Arial" w:hAnsi="Arial"/>
          <w:sz w:val="22"/>
          <w:szCs w:val="22"/>
        </w:rPr>
        <w:t xml:space="preserve">ection and </w:t>
      </w:r>
      <w:r w:rsidR="002E08B2" w:rsidRPr="006F7C57">
        <w:rPr>
          <w:rFonts w:ascii="Arial" w:hAnsi="Arial"/>
          <w:sz w:val="22"/>
          <w:szCs w:val="22"/>
        </w:rPr>
        <w:t>to integrate the report input.</w:t>
      </w:r>
    </w:p>
    <w:p w:rsidR="00B42E42" w:rsidRPr="006F7C57" w:rsidRDefault="00B42E4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0E67FA" w:rsidRPr="006F7C57" w:rsidRDefault="00DA093B"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Team leader should request sufficient working spaces to allow for conduct of team meetings and to allow inspectors to conduct interviews with plant personnel without disrupting other inspection team members</w:t>
      </w:r>
      <w:r w:rsidR="000E67FA" w:rsidRPr="006F7C57">
        <w:rPr>
          <w:rFonts w:ascii="Arial" w:hAnsi="Arial"/>
          <w:sz w:val="22"/>
          <w:szCs w:val="22"/>
        </w:rPr>
        <w:t xml:space="preserve">.  </w:t>
      </w:r>
    </w:p>
    <w:p w:rsidR="00CA6592" w:rsidRPr="006F7C57" w:rsidRDefault="00CA659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0E67FA" w:rsidRPr="006F7C57" w:rsidRDefault="000E67FA"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71111.21-03</w:t>
      </w:r>
      <w:r w:rsidRPr="006F7C57">
        <w:rPr>
          <w:rFonts w:ascii="Arial" w:hAnsi="Arial"/>
          <w:sz w:val="22"/>
          <w:szCs w:val="22"/>
        </w:rPr>
        <w:tab/>
      </w:r>
      <w:r w:rsidRPr="006F7C57">
        <w:rPr>
          <w:rFonts w:ascii="Arial" w:hAnsi="Arial"/>
          <w:sz w:val="22"/>
          <w:szCs w:val="22"/>
        </w:rPr>
        <w:tab/>
        <w:t>DOCUMENTATION</w:t>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226A1" w:rsidRPr="00CE7019"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Section 02.01, Sample Selection, states that component attributes should not be re-inspected in subsequent CDBIs unless certain conditions apply.  CDBI reports should identify component inspection scope in sufficient detail to implement this requirement.  This includes (1) component description/number (e.g., Essential 4.16kV Switchgear EH12) and (2) attributes inspected (e.g., maxim</w:t>
      </w:r>
      <w:r w:rsidRPr="00CE7019">
        <w:rPr>
          <w:rFonts w:ascii="Arial" w:hAnsi="Arial"/>
          <w:sz w:val="22"/>
          <w:szCs w:val="22"/>
        </w:rPr>
        <w:t>um available fault current).</w:t>
      </w:r>
    </w:p>
    <w:p w:rsidR="00182C46" w:rsidRPr="00CE7019" w:rsidRDefault="00182C46"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3F6C3E" w:rsidRPr="006F7C57" w:rsidRDefault="003F6C3E"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71111.21-0</w:t>
      </w:r>
      <w:r w:rsidR="003F6C3E" w:rsidRPr="006F7C57">
        <w:rPr>
          <w:rFonts w:ascii="Arial" w:hAnsi="Arial"/>
          <w:sz w:val="22"/>
          <w:szCs w:val="22"/>
        </w:rPr>
        <w:t>4</w:t>
      </w:r>
      <w:r w:rsidRPr="006F7C57">
        <w:rPr>
          <w:rFonts w:ascii="Arial" w:hAnsi="Arial"/>
          <w:sz w:val="22"/>
          <w:szCs w:val="22"/>
        </w:rPr>
        <w:tab/>
      </w:r>
      <w:r w:rsidRPr="006F7C57">
        <w:rPr>
          <w:rFonts w:ascii="Arial" w:hAnsi="Arial"/>
          <w:sz w:val="22"/>
          <w:szCs w:val="22"/>
        </w:rPr>
        <w:tab/>
        <w:t>RESOURCE ESTIMATE</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 xml:space="preserve">The inspection procedure is estimated to take 408 hours NRC effort (plus or minus 15%). This is based on a multi-disciplinary team comprised </w:t>
      </w:r>
      <w:r w:rsidR="009A7C75" w:rsidRPr="006F7C57">
        <w:rPr>
          <w:rFonts w:ascii="Arial" w:hAnsi="Arial"/>
          <w:sz w:val="22"/>
          <w:szCs w:val="22"/>
        </w:rPr>
        <w:t xml:space="preserve">of </w:t>
      </w:r>
      <w:r w:rsidRPr="006F7C57">
        <w:rPr>
          <w:rFonts w:ascii="Arial" w:hAnsi="Arial"/>
          <w:sz w:val="22"/>
          <w:szCs w:val="22"/>
        </w:rPr>
        <w:t>team leader and two to three regional inspectors (operations</w:t>
      </w:r>
      <w:r w:rsidR="001B4193" w:rsidRPr="006F7C57">
        <w:rPr>
          <w:rFonts w:ascii="Arial" w:hAnsi="Arial"/>
          <w:sz w:val="22"/>
          <w:szCs w:val="22"/>
        </w:rPr>
        <w:t>/maintenance</w:t>
      </w:r>
      <w:r w:rsidRPr="006F7C57">
        <w:rPr>
          <w:rFonts w:ascii="Arial" w:hAnsi="Arial"/>
          <w:sz w:val="22"/>
          <w:szCs w:val="22"/>
        </w:rPr>
        <w:t xml:space="preserve"> and engineering).  In addition, the team includes two contractor design specialists in the mechanical and electrical/instrumentation and </w:t>
      </w:r>
      <w:r w:rsidR="009A7C75" w:rsidRPr="006F7C57">
        <w:rPr>
          <w:rFonts w:ascii="Arial" w:hAnsi="Arial"/>
          <w:sz w:val="22"/>
          <w:szCs w:val="22"/>
        </w:rPr>
        <w:t>control disciplines</w:t>
      </w:r>
      <w:r w:rsidRPr="006F7C57">
        <w:rPr>
          <w:rFonts w:ascii="Arial" w:hAnsi="Arial"/>
          <w:sz w:val="22"/>
          <w:szCs w:val="22"/>
        </w:rPr>
        <w:t>.  All CDBIs should be performed on a triennial cycle.</w:t>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226A1"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r w:rsidRPr="006F7C57">
        <w:rPr>
          <w:rFonts w:ascii="Arial" w:hAnsi="Arial"/>
          <w:sz w:val="22"/>
          <w:szCs w:val="22"/>
        </w:rPr>
        <w:t>71111.21-0</w:t>
      </w:r>
      <w:r w:rsidR="00182C46" w:rsidRPr="006F7C57">
        <w:rPr>
          <w:rFonts w:ascii="Arial" w:hAnsi="Arial"/>
          <w:sz w:val="22"/>
          <w:szCs w:val="22"/>
        </w:rPr>
        <w:t>5</w:t>
      </w:r>
      <w:r w:rsidRPr="006F7C57">
        <w:rPr>
          <w:rFonts w:ascii="Arial" w:hAnsi="Arial"/>
          <w:sz w:val="22"/>
          <w:szCs w:val="22"/>
        </w:rPr>
        <w:tab/>
      </w:r>
      <w:r w:rsidRPr="006F7C57">
        <w:rPr>
          <w:rFonts w:ascii="Arial" w:hAnsi="Arial"/>
          <w:sz w:val="22"/>
          <w:szCs w:val="22"/>
        </w:rPr>
        <w:tab/>
        <w:t>COMPLETION STATUS</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r w:rsidRPr="006F7C57">
        <w:rPr>
          <w:rFonts w:ascii="Arial" w:hAnsi="Arial"/>
          <w:sz w:val="22"/>
          <w:szCs w:val="22"/>
        </w:rPr>
        <w:t>Inspection of the minimum sample size will constitute completion</w:t>
      </w:r>
      <w:r w:rsidR="001F309A" w:rsidRPr="006F7C57">
        <w:rPr>
          <w:rFonts w:ascii="Arial" w:hAnsi="Arial"/>
          <w:sz w:val="22"/>
          <w:szCs w:val="22"/>
        </w:rPr>
        <w:t xml:space="preserve"> of this procedure in the RPS. </w:t>
      </w:r>
      <w:r w:rsidRPr="006F7C57">
        <w:rPr>
          <w:rFonts w:ascii="Arial" w:hAnsi="Arial"/>
          <w:sz w:val="22"/>
          <w:szCs w:val="22"/>
        </w:rPr>
        <w:t>Th</w:t>
      </w:r>
      <w:r w:rsidR="001F309A" w:rsidRPr="006F7C57">
        <w:rPr>
          <w:rFonts w:ascii="Arial" w:hAnsi="Arial"/>
          <w:sz w:val="22"/>
          <w:szCs w:val="22"/>
        </w:rPr>
        <w:t>e</w:t>
      </w:r>
      <w:r w:rsidRPr="006F7C57">
        <w:rPr>
          <w:rFonts w:ascii="Arial" w:hAnsi="Arial"/>
          <w:sz w:val="22"/>
          <w:szCs w:val="22"/>
        </w:rPr>
        <w:t xml:space="preserve"> minimum sample size consists of </w:t>
      </w:r>
      <w:r w:rsidR="008E02D5" w:rsidRPr="006F7C57">
        <w:rPr>
          <w:rFonts w:ascii="Arial" w:hAnsi="Arial"/>
          <w:sz w:val="22"/>
          <w:szCs w:val="22"/>
        </w:rPr>
        <w:t>1</w:t>
      </w:r>
      <w:r w:rsidR="00CF2EFB" w:rsidRPr="006F7C57">
        <w:rPr>
          <w:rFonts w:ascii="Arial" w:hAnsi="Arial"/>
          <w:sz w:val="22"/>
          <w:szCs w:val="22"/>
        </w:rPr>
        <w:t>5</w:t>
      </w:r>
      <w:r w:rsidRPr="006F7C57">
        <w:rPr>
          <w:rFonts w:ascii="Arial" w:hAnsi="Arial"/>
          <w:sz w:val="22"/>
          <w:szCs w:val="22"/>
        </w:rPr>
        <w:t xml:space="preserve"> </w:t>
      </w:r>
      <w:r w:rsidR="001F309A" w:rsidRPr="006F7C57">
        <w:rPr>
          <w:rFonts w:ascii="Arial" w:hAnsi="Arial"/>
          <w:sz w:val="22"/>
          <w:szCs w:val="22"/>
        </w:rPr>
        <w:t>risk significant samples regarding engineering support of systems and components</w:t>
      </w:r>
      <w:r w:rsidR="002226A1" w:rsidRPr="006F7C57">
        <w:rPr>
          <w:rFonts w:ascii="Arial" w:hAnsi="Arial"/>
          <w:sz w:val="22"/>
          <w:szCs w:val="22"/>
        </w:rPr>
        <w:t xml:space="preserve"> </w:t>
      </w:r>
      <w:r w:rsidR="00FD736C" w:rsidRPr="006F7C57">
        <w:rPr>
          <w:rFonts w:ascii="Arial" w:hAnsi="Arial"/>
          <w:sz w:val="22"/>
          <w:szCs w:val="22"/>
        </w:rPr>
        <w:t>regardless of</w:t>
      </w:r>
      <w:r w:rsidRPr="006F7C57">
        <w:rPr>
          <w:rFonts w:ascii="Arial" w:hAnsi="Arial"/>
          <w:sz w:val="22"/>
          <w:szCs w:val="22"/>
        </w:rPr>
        <w:t xml:space="preserve"> the number of units at the site. </w:t>
      </w:r>
    </w:p>
    <w:p w:rsidR="002E08B2" w:rsidRPr="00CE7019"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ight="-180" w:hanging="2160"/>
        <w:jc w:val="both"/>
        <w:rPr>
          <w:rFonts w:ascii="Arial" w:hAnsi="Arial"/>
          <w:sz w:val="22"/>
          <w:szCs w:val="22"/>
        </w:rPr>
      </w:pPr>
      <w:r w:rsidRPr="006F7C57">
        <w:rPr>
          <w:rFonts w:ascii="Arial" w:hAnsi="Arial"/>
          <w:sz w:val="22"/>
          <w:szCs w:val="22"/>
        </w:rPr>
        <w:t>71111.21-0</w:t>
      </w:r>
      <w:r w:rsidR="00182C46" w:rsidRPr="006F7C57">
        <w:rPr>
          <w:rFonts w:ascii="Arial" w:hAnsi="Arial"/>
          <w:sz w:val="22"/>
          <w:szCs w:val="22"/>
        </w:rPr>
        <w:t>6</w:t>
      </w:r>
      <w:r w:rsidRPr="006F7C57">
        <w:rPr>
          <w:rFonts w:ascii="Arial" w:hAnsi="Arial"/>
          <w:sz w:val="22"/>
          <w:szCs w:val="22"/>
        </w:rPr>
        <w:tab/>
      </w:r>
      <w:r w:rsidRPr="006F7C57">
        <w:rPr>
          <w:rFonts w:ascii="Arial" w:hAnsi="Arial"/>
          <w:sz w:val="22"/>
          <w:szCs w:val="22"/>
        </w:rPr>
        <w:tab/>
        <w:t>REFERENCES</w:t>
      </w:r>
    </w:p>
    <w:p w:rsidR="001B4763" w:rsidRPr="006F7C57" w:rsidRDefault="001B4763"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182C46" w:rsidRPr="006F7C57" w:rsidRDefault="00182C46"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1B4763"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r w:rsidRPr="006F7C57">
        <w:rPr>
          <w:rFonts w:ascii="Arial" w:hAnsi="Arial"/>
          <w:sz w:val="22"/>
          <w:szCs w:val="22"/>
        </w:rPr>
        <w:t xml:space="preserve">IP 71111.04, </w:t>
      </w:r>
      <w:r w:rsidRPr="006F7C57">
        <w:rPr>
          <w:rFonts w:ascii="Arial" w:hAnsi="Arial"/>
          <w:sz w:val="22"/>
          <w:szCs w:val="22"/>
        </w:rPr>
        <w:sym w:font="WP TypographicSymbols" w:char="0041"/>
      </w:r>
      <w:r w:rsidR="00182C46" w:rsidRPr="006F7C57">
        <w:rPr>
          <w:rFonts w:ascii="Arial" w:hAnsi="Arial"/>
          <w:sz w:val="22"/>
          <w:szCs w:val="22"/>
        </w:rPr>
        <w:t>Equipment Alignment</w:t>
      </w:r>
      <w:r w:rsidRPr="006F7C57">
        <w:rPr>
          <w:rFonts w:ascii="Arial" w:hAnsi="Arial"/>
          <w:sz w:val="22"/>
          <w:szCs w:val="22"/>
        </w:rPr>
        <w:sym w:font="WP TypographicSymbols" w:char="0040"/>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1B4763"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r w:rsidRPr="006F7C57">
        <w:rPr>
          <w:rFonts w:ascii="Arial" w:hAnsi="Arial"/>
          <w:sz w:val="22"/>
          <w:szCs w:val="22"/>
        </w:rPr>
        <w:t xml:space="preserve">IP 71111.15, </w:t>
      </w:r>
      <w:r w:rsidRPr="006F7C57">
        <w:rPr>
          <w:rFonts w:ascii="Arial" w:hAnsi="Arial"/>
          <w:sz w:val="22"/>
          <w:szCs w:val="22"/>
        </w:rPr>
        <w:sym w:font="WP TypographicSymbols" w:char="0041"/>
      </w:r>
      <w:r w:rsidRPr="006F7C57">
        <w:rPr>
          <w:rFonts w:ascii="Arial" w:hAnsi="Arial"/>
          <w:sz w:val="22"/>
          <w:szCs w:val="22"/>
        </w:rPr>
        <w:t>Operability Evaluations</w:t>
      </w:r>
      <w:r w:rsidRPr="006F7C57">
        <w:rPr>
          <w:rFonts w:ascii="Arial" w:hAnsi="Arial"/>
          <w:sz w:val="22"/>
          <w:szCs w:val="22"/>
        </w:rPr>
        <w:sym w:font="WP TypographicSymbols" w:char="0040"/>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r w:rsidRPr="006F7C57">
        <w:rPr>
          <w:rFonts w:ascii="Arial" w:hAnsi="Arial"/>
          <w:sz w:val="22"/>
          <w:szCs w:val="22"/>
        </w:rPr>
        <w:t xml:space="preserve">IP 71111.17, </w:t>
      </w:r>
      <w:r w:rsidRPr="006F7C57">
        <w:rPr>
          <w:rFonts w:ascii="Arial" w:hAnsi="Arial"/>
          <w:sz w:val="22"/>
          <w:szCs w:val="22"/>
        </w:rPr>
        <w:sym w:font="WP TypographicSymbols" w:char="0041"/>
      </w:r>
      <w:r w:rsidRPr="006F7C57">
        <w:rPr>
          <w:rFonts w:ascii="Arial" w:hAnsi="Arial"/>
          <w:sz w:val="22"/>
          <w:szCs w:val="22"/>
        </w:rPr>
        <w:t>Evaluation of Changes, Tests, or Experiments and Permanent Plant Modifications</w:t>
      </w:r>
      <w:r w:rsidRPr="006F7C57">
        <w:rPr>
          <w:rFonts w:ascii="Arial" w:hAnsi="Arial"/>
          <w:sz w:val="22"/>
          <w:szCs w:val="22"/>
        </w:rPr>
        <w:sym w:font="WP TypographicSymbols" w:char="0040"/>
      </w:r>
      <w:r w:rsidRPr="006F7C57">
        <w:rPr>
          <w:rFonts w:ascii="Arial" w:hAnsi="Arial"/>
          <w:sz w:val="22"/>
          <w:szCs w:val="22"/>
        </w:rPr>
        <w:t xml:space="preserve"> </w:t>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jc w:val="both"/>
        <w:rPr>
          <w:rFonts w:ascii="Arial" w:hAnsi="Arial"/>
          <w:sz w:val="22"/>
          <w:szCs w:val="22"/>
        </w:rPr>
      </w:pPr>
    </w:p>
    <w:p w:rsidR="001B4763"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jc w:val="both"/>
        <w:outlineLvl w:val="0"/>
        <w:rPr>
          <w:rFonts w:ascii="Arial" w:hAnsi="Arial"/>
          <w:sz w:val="22"/>
          <w:szCs w:val="22"/>
        </w:rPr>
      </w:pPr>
      <w:r w:rsidRPr="006F7C57">
        <w:rPr>
          <w:rFonts w:ascii="Arial" w:hAnsi="Arial"/>
          <w:sz w:val="22"/>
          <w:szCs w:val="22"/>
        </w:rPr>
        <w:t xml:space="preserve">IP 71111.22, </w:t>
      </w:r>
      <w:r w:rsidRPr="006F7C57">
        <w:rPr>
          <w:rFonts w:ascii="Arial" w:hAnsi="Arial"/>
          <w:sz w:val="22"/>
          <w:szCs w:val="22"/>
        </w:rPr>
        <w:sym w:font="WP TypographicSymbols" w:char="0041"/>
      </w:r>
      <w:r w:rsidR="00182C46" w:rsidRPr="006F7C57">
        <w:rPr>
          <w:rFonts w:ascii="Arial" w:hAnsi="Arial"/>
          <w:sz w:val="22"/>
          <w:szCs w:val="22"/>
        </w:rPr>
        <w:t>Surveillance Testing</w:t>
      </w:r>
      <w:r w:rsidRPr="006F7C57">
        <w:rPr>
          <w:rFonts w:ascii="Arial" w:hAnsi="Arial"/>
          <w:sz w:val="22"/>
          <w:szCs w:val="22"/>
        </w:rPr>
        <w:sym w:font="WP TypographicSymbols" w:char="0040"/>
      </w: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1B4763"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r w:rsidRPr="006F7C57">
        <w:rPr>
          <w:rFonts w:ascii="Arial" w:hAnsi="Arial"/>
          <w:sz w:val="22"/>
          <w:szCs w:val="22"/>
        </w:rPr>
        <w:t xml:space="preserve">IP 71152, </w:t>
      </w:r>
      <w:r w:rsidRPr="006F7C57">
        <w:rPr>
          <w:rFonts w:ascii="Arial" w:hAnsi="Arial"/>
          <w:sz w:val="22"/>
          <w:szCs w:val="22"/>
        </w:rPr>
        <w:sym w:font="WP TypographicSymbols" w:char="0041"/>
      </w:r>
      <w:r w:rsidRPr="006F7C57">
        <w:rPr>
          <w:rFonts w:ascii="Arial" w:hAnsi="Arial"/>
          <w:sz w:val="22"/>
          <w:szCs w:val="22"/>
        </w:rPr>
        <w:t>Identifica</w:t>
      </w:r>
      <w:r w:rsidR="00182C46" w:rsidRPr="006F7C57">
        <w:rPr>
          <w:rFonts w:ascii="Arial" w:hAnsi="Arial"/>
          <w:sz w:val="22"/>
          <w:szCs w:val="22"/>
        </w:rPr>
        <w:t>tion and Resolution of Problems</w:t>
      </w:r>
      <w:r w:rsidRPr="006F7C57">
        <w:rPr>
          <w:rFonts w:ascii="Arial" w:hAnsi="Arial"/>
          <w:sz w:val="22"/>
          <w:szCs w:val="22"/>
        </w:rPr>
        <w:sym w:font="WP TypographicSymbols" w:char="0040"/>
      </w:r>
    </w:p>
    <w:p w:rsidR="00CE7019" w:rsidRDefault="00CE7019"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jc w:val="both"/>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2226A1" w:rsidRPr="006F7C57" w:rsidRDefault="002226A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jc w:val="both"/>
        <w:outlineLvl w:val="0"/>
        <w:rPr>
          <w:rFonts w:ascii="Arial" w:hAnsi="Arial"/>
          <w:sz w:val="22"/>
          <w:szCs w:val="22"/>
        </w:rPr>
      </w:pPr>
      <w:r w:rsidRPr="006F7C57">
        <w:rPr>
          <w:rFonts w:ascii="Arial" w:hAnsi="Arial"/>
          <w:sz w:val="22"/>
          <w:szCs w:val="22"/>
        </w:rPr>
        <w:t xml:space="preserve">IP 93801, </w:t>
      </w:r>
      <w:r w:rsidRPr="006F7C57">
        <w:rPr>
          <w:rFonts w:ascii="Arial" w:hAnsi="Arial"/>
          <w:sz w:val="22"/>
          <w:szCs w:val="22"/>
        </w:rPr>
        <w:sym w:font="WP TypographicSymbols" w:char="0041"/>
      </w:r>
      <w:r w:rsidRPr="006F7C57">
        <w:rPr>
          <w:rFonts w:ascii="Arial" w:hAnsi="Arial"/>
          <w:sz w:val="22"/>
          <w:szCs w:val="22"/>
        </w:rPr>
        <w:t>Safety System Functional Inspection (SSFI)</w:t>
      </w:r>
      <w:r w:rsidRPr="006F7C57">
        <w:rPr>
          <w:rFonts w:ascii="Arial" w:hAnsi="Arial"/>
          <w:sz w:val="22"/>
          <w:szCs w:val="22"/>
        </w:rPr>
        <w:sym w:font="WP TypographicSymbols" w:char="0040"/>
      </w:r>
    </w:p>
    <w:p w:rsidR="001B4763" w:rsidRPr="006F7C57" w:rsidRDefault="001B4763"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r w:rsidRPr="006F7C57">
        <w:rPr>
          <w:rFonts w:ascii="Arial" w:hAnsi="Arial"/>
          <w:sz w:val="22"/>
          <w:szCs w:val="22"/>
        </w:rPr>
        <w:t xml:space="preserve">Information Notice 97-078, </w:t>
      </w:r>
      <w:r w:rsidRPr="006F7C57">
        <w:rPr>
          <w:rFonts w:ascii="Arial" w:hAnsi="Arial"/>
          <w:sz w:val="22"/>
          <w:szCs w:val="22"/>
        </w:rPr>
        <w:sym w:font="WP TypographicSymbols" w:char="0041"/>
      </w:r>
      <w:r w:rsidRPr="006F7C57">
        <w:rPr>
          <w:rFonts w:ascii="Arial" w:hAnsi="Arial"/>
          <w:sz w:val="22"/>
          <w:szCs w:val="22"/>
        </w:rPr>
        <w:t>Crediting of Operator Actions in Place of Automatic Actions and Modifications of Operator Actions, Including Response Times</w:t>
      </w:r>
      <w:r w:rsidRPr="006F7C57">
        <w:rPr>
          <w:rFonts w:ascii="Arial" w:hAnsi="Arial"/>
          <w:sz w:val="22"/>
          <w:szCs w:val="22"/>
        </w:rPr>
        <w:sym w:font="WP TypographicSymbols" w:char="0040"/>
      </w:r>
    </w:p>
    <w:p w:rsidR="001B4763" w:rsidRPr="006F7C57" w:rsidRDefault="001B4763"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344BB1" w:rsidRPr="006F7C57" w:rsidRDefault="00344BB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r w:rsidRPr="006F7C57">
        <w:rPr>
          <w:rFonts w:ascii="Arial" w:hAnsi="Arial"/>
          <w:sz w:val="22"/>
          <w:szCs w:val="22"/>
        </w:rPr>
        <w:t>Information Notice 2008-02, “Findings Identified During Component Design Bases Inspections”</w:t>
      </w:r>
    </w:p>
    <w:p w:rsidR="00182C46" w:rsidRPr="006F7C57" w:rsidRDefault="00182C46"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r w:rsidRPr="006F7C57">
        <w:rPr>
          <w:rFonts w:ascii="Arial" w:hAnsi="Arial"/>
          <w:sz w:val="22"/>
          <w:szCs w:val="22"/>
        </w:rPr>
        <w:t>SECY-04-0071,</w:t>
      </w:r>
      <w:r w:rsidR="009D7885" w:rsidRPr="006F7C57">
        <w:rPr>
          <w:rFonts w:ascii="Arial" w:hAnsi="Arial"/>
          <w:sz w:val="22"/>
          <w:szCs w:val="22"/>
        </w:rPr>
        <w:t xml:space="preserve"> “Proposed Program to Improve the Effectiveness of the Nuclear Regulatory Commission Inspections of Design Issues,”</w:t>
      </w:r>
      <w:r w:rsidRPr="006F7C57">
        <w:rPr>
          <w:rFonts w:ascii="Arial" w:hAnsi="Arial"/>
          <w:sz w:val="22"/>
          <w:szCs w:val="22"/>
        </w:rPr>
        <w:t xml:space="preserve"> dat</w:t>
      </w:r>
      <w:r w:rsidR="00182C46" w:rsidRPr="006F7C57">
        <w:rPr>
          <w:rFonts w:ascii="Arial" w:hAnsi="Arial"/>
          <w:sz w:val="22"/>
          <w:szCs w:val="22"/>
        </w:rPr>
        <w:t>ed April 29, 2004 (</w:t>
      </w:r>
      <w:hyperlink r:id="rId15" w:history="1">
        <w:r w:rsidR="00182C46" w:rsidRPr="006F7C57">
          <w:rPr>
            <w:rStyle w:val="Hyperlink"/>
            <w:rFonts w:ascii="Arial" w:hAnsi="Arial"/>
            <w:sz w:val="22"/>
            <w:szCs w:val="22"/>
          </w:rPr>
          <w:t>ML040970328</w:t>
        </w:r>
      </w:hyperlink>
      <w:r w:rsidR="00182C46" w:rsidRPr="006F7C57">
        <w:rPr>
          <w:rFonts w:ascii="Arial" w:hAnsi="Arial"/>
          <w:sz w:val="22"/>
          <w:szCs w:val="22"/>
        </w:rPr>
        <w:t>)</w:t>
      </w:r>
    </w:p>
    <w:p w:rsidR="001B4763" w:rsidRPr="006F7C57" w:rsidRDefault="001B4763"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9D7885"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r w:rsidRPr="006F7C57">
        <w:rPr>
          <w:rFonts w:ascii="Arial" w:hAnsi="Arial"/>
          <w:sz w:val="22"/>
          <w:szCs w:val="22"/>
        </w:rPr>
        <w:t>SECY-05-0118, “Results of the Pilot Program to Improve the Effectiveness of Nuclear Regulatory Commission Inspections of Engineering and Design Issues,”</w:t>
      </w:r>
      <w:r w:rsidR="00FC4C5F" w:rsidRPr="006F7C57">
        <w:rPr>
          <w:rFonts w:ascii="Arial" w:hAnsi="Arial"/>
          <w:sz w:val="22"/>
          <w:szCs w:val="22"/>
        </w:rPr>
        <w:t xml:space="preserve"> </w:t>
      </w:r>
      <w:r w:rsidR="002E08B2" w:rsidRPr="006F7C57">
        <w:rPr>
          <w:rFonts w:ascii="Arial" w:hAnsi="Arial"/>
          <w:sz w:val="22"/>
          <w:szCs w:val="22"/>
        </w:rPr>
        <w:t>d</w:t>
      </w:r>
      <w:r w:rsidR="00182C46" w:rsidRPr="006F7C57">
        <w:rPr>
          <w:rFonts w:ascii="Arial" w:hAnsi="Arial"/>
          <w:sz w:val="22"/>
          <w:szCs w:val="22"/>
        </w:rPr>
        <w:t>ated July 1, 2005 (</w:t>
      </w:r>
      <w:hyperlink r:id="rId16" w:history="1">
        <w:r w:rsidR="00182C46" w:rsidRPr="006F7C57">
          <w:rPr>
            <w:rStyle w:val="Hyperlink"/>
            <w:rFonts w:ascii="Arial" w:hAnsi="Arial"/>
            <w:sz w:val="22"/>
            <w:szCs w:val="22"/>
          </w:rPr>
          <w:t>ML051390465</w:t>
        </w:r>
      </w:hyperlink>
      <w:r w:rsidR="00182C46" w:rsidRPr="006F7C57">
        <w:rPr>
          <w:rFonts w:ascii="Arial" w:hAnsi="Arial"/>
          <w:sz w:val="22"/>
          <w:szCs w:val="22"/>
        </w:rPr>
        <w:t>)</w:t>
      </w:r>
    </w:p>
    <w:p w:rsidR="001F5461" w:rsidRPr="006F7C57" w:rsidRDefault="001F5461"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outlineLvl w:val="0"/>
        <w:rPr>
          <w:rFonts w:ascii="Arial" w:hAnsi="Arial"/>
          <w:sz w:val="22"/>
          <w:szCs w:val="22"/>
        </w:rPr>
      </w:pPr>
    </w:p>
    <w:p w:rsidR="002E08B2" w:rsidRPr="006F7C57" w:rsidRDefault="000327D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bCs/>
          <w:sz w:val="22"/>
          <w:szCs w:val="22"/>
        </w:rPr>
      </w:pPr>
      <w:r w:rsidRPr="006F7C57">
        <w:rPr>
          <w:rFonts w:ascii="Arial" w:hAnsi="Arial"/>
          <w:bCs/>
          <w:sz w:val="22"/>
          <w:szCs w:val="22"/>
        </w:rPr>
        <w:t>Generic Aging Lessons Learned (GALL) Report, NUREG-1801 Final Report, Revision 2 (</w:t>
      </w:r>
      <w:hyperlink r:id="rId17" w:history="1">
        <w:r w:rsidRPr="006F7C57">
          <w:rPr>
            <w:rStyle w:val="Hyperlink"/>
            <w:rFonts w:ascii="Arial" w:hAnsi="Arial"/>
            <w:bCs/>
            <w:sz w:val="22"/>
            <w:szCs w:val="22"/>
          </w:rPr>
          <w:t>ML103490041</w:t>
        </w:r>
      </w:hyperlink>
      <w:r w:rsidRPr="006F7C57">
        <w:rPr>
          <w:rFonts w:ascii="Arial" w:hAnsi="Arial"/>
          <w:bCs/>
          <w:sz w:val="22"/>
          <w:szCs w:val="22"/>
        </w:rPr>
        <w:t>)</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sz w:val="22"/>
          <w:szCs w:val="22"/>
        </w:rPr>
      </w:pPr>
    </w:p>
    <w:p w:rsidR="00AA7DB6"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center"/>
        <w:outlineLvl w:val="0"/>
        <w:rPr>
          <w:rFonts w:ascii="Arial" w:hAnsi="Arial"/>
          <w:sz w:val="22"/>
          <w:szCs w:val="22"/>
        </w:rPr>
      </w:pPr>
      <w:r w:rsidRPr="006F7C57">
        <w:rPr>
          <w:rFonts w:ascii="Arial" w:hAnsi="Arial"/>
          <w:sz w:val="22"/>
          <w:szCs w:val="22"/>
        </w:rPr>
        <w:t>END</w:t>
      </w:r>
    </w:p>
    <w:p w:rsidR="00D762EE" w:rsidRPr="006F7C57" w:rsidRDefault="00D762EE"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center"/>
        <w:rPr>
          <w:rFonts w:ascii="Arial" w:hAnsi="Arial"/>
          <w:sz w:val="22"/>
          <w:szCs w:val="22"/>
        </w:rPr>
        <w:sectPr w:rsidR="00D762EE" w:rsidRPr="006F7C57" w:rsidSect="00CE7019">
          <w:pgSz w:w="12240" w:h="15840" w:code="1"/>
          <w:pgMar w:top="1440" w:right="1440" w:bottom="1440" w:left="1440" w:header="1440" w:footer="1440" w:gutter="0"/>
          <w:pgNumType w:chapStyle="1"/>
          <w:cols w:space="720"/>
          <w:noEndnote/>
          <w:docGrid w:linePitch="326"/>
        </w:sectPr>
      </w:pPr>
    </w:p>
    <w:p w:rsidR="002E08B2" w:rsidRPr="006F7C57" w:rsidRDefault="002E08B2" w:rsidP="00F300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outlineLvl w:val="0"/>
        <w:rPr>
          <w:rFonts w:ascii="Arial" w:hAnsi="Arial"/>
          <w:sz w:val="22"/>
          <w:szCs w:val="22"/>
        </w:rPr>
      </w:pPr>
      <w:r w:rsidRPr="006F7C57">
        <w:rPr>
          <w:rFonts w:ascii="Arial" w:hAnsi="Arial"/>
          <w:b/>
          <w:bCs/>
          <w:sz w:val="22"/>
          <w:szCs w:val="22"/>
        </w:rPr>
        <w:lastRenderedPageBreak/>
        <w:t xml:space="preserve">Appendix </w:t>
      </w:r>
      <w:r w:rsidR="008E02D5" w:rsidRPr="006F7C57">
        <w:rPr>
          <w:rFonts w:ascii="Arial" w:hAnsi="Arial"/>
          <w:b/>
          <w:bCs/>
          <w:sz w:val="22"/>
          <w:szCs w:val="22"/>
        </w:rPr>
        <w:t>1</w:t>
      </w:r>
      <w:r w:rsidRPr="006F7C57">
        <w:rPr>
          <w:rFonts w:ascii="Arial" w:hAnsi="Arial"/>
          <w:b/>
          <w:bCs/>
          <w:sz w:val="22"/>
          <w:szCs w:val="22"/>
        </w:rPr>
        <w:t>, Component Review Attributes</w:t>
      </w:r>
    </w:p>
    <w:p w:rsidR="002E08B2" w:rsidRPr="006F7C57" w:rsidRDefault="002E08B2"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jc w:val="both"/>
        <w:rPr>
          <w:rFonts w:ascii="Arial" w:hAnsi="Arial"/>
          <w:sz w:val="22"/>
          <w:szCs w:val="22"/>
        </w:rPr>
      </w:pPr>
    </w:p>
    <w:tbl>
      <w:tblPr>
        <w:tblW w:w="9480" w:type="dxa"/>
        <w:tblInd w:w="108" w:type="dxa"/>
        <w:tblLayout w:type="fixed"/>
        <w:tblLook w:val="0000"/>
      </w:tblPr>
      <w:tblGrid>
        <w:gridCol w:w="1920"/>
        <w:gridCol w:w="7560"/>
      </w:tblGrid>
      <w:tr w:rsidR="002E08B2" w:rsidRPr="006F7C57" w:rsidTr="003F4E89">
        <w:tc>
          <w:tcPr>
            <w:tcW w:w="1920" w:type="dxa"/>
          </w:tcPr>
          <w:p w:rsidR="002E08B2" w:rsidRPr="006F7C57" w:rsidRDefault="002E08B2" w:rsidP="00C32595">
            <w:pPr>
              <w:ind w:left="585"/>
              <w:rPr>
                <w:rFonts w:ascii="Arial" w:hAnsi="Arial"/>
                <w:sz w:val="22"/>
                <w:szCs w:val="22"/>
              </w:rPr>
            </w:pPr>
          </w:p>
          <w:p w:rsidR="002E08B2" w:rsidRPr="006F7C57" w:rsidRDefault="002E08B2"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Attributes</w:t>
            </w:r>
          </w:p>
        </w:tc>
        <w:tc>
          <w:tcPr>
            <w:tcW w:w="7560" w:type="dxa"/>
          </w:tcPr>
          <w:p w:rsidR="002E08B2" w:rsidRPr="006F7C57" w:rsidRDefault="002E08B2" w:rsidP="00C32595">
            <w:pPr>
              <w:rPr>
                <w:rFonts w:ascii="Arial" w:hAnsi="Arial"/>
                <w:b/>
                <w:bCs/>
                <w:sz w:val="22"/>
                <w:szCs w:val="22"/>
              </w:rPr>
            </w:pPr>
          </w:p>
          <w:p w:rsidR="002E08B2" w:rsidRPr="006F7C57" w:rsidRDefault="002E08B2"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Inspection Activity</w:t>
            </w:r>
          </w:p>
        </w:tc>
      </w:tr>
      <w:tr w:rsidR="002E08B2" w:rsidRPr="006F7C57" w:rsidTr="003F4E89">
        <w:trPr>
          <w:trHeight w:val="2442"/>
        </w:trPr>
        <w:tc>
          <w:tcPr>
            <w:tcW w:w="192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b/>
                <w:bCs/>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Process Medium</w:t>
            </w:r>
          </w:p>
          <w:p w:rsidR="00051FE0" w:rsidRPr="006F7C57" w:rsidRDefault="00051FE0"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water</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air</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electrical signal</w:t>
            </w:r>
          </w:p>
        </w:tc>
        <w:tc>
          <w:tcPr>
            <w:tcW w:w="756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that process medium will be available and unimpeded during accident/event conditions.</w:t>
            </w:r>
          </w:p>
          <w:p w:rsidR="00051FE0" w:rsidRPr="006F7C57" w:rsidRDefault="00051FE0"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numPr>
                <w:ilvl w:val="0"/>
                <w:numId w:val="11"/>
              </w:numPr>
              <w:tabs>
                <w:tab w:val="clear" w:pos="732"/>
                <w:tab w:val="num" w:pos="372"/>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Example:  For an auxiliary feedwater pump, verify that the alternate water source will be available under accident conditions.</w:t>
            </w:r>
          </w:p>
          <w:p w:rsidR="001E177A" w:rsidRPr="006F7C57" w:rsidRDefault="001E177A" w:rsidP="00C32595">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C32595">
            <w:pPr>
              <w:widowControl/>
              <w:numPr>
                <w:ilvl w:val="0"/>
                <w:numId w:val="11"/>
              </w:numPr>
              <w:tabs>
                <w:tab w:val="clear" w:pos="732"/>
                <w:tab w:val="num" w:pos="372"/>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 xml:space="preserve">Example:  For emergency core cooling system piping, verify that the piping is kept free of voids as required by design bases or Technical Specifications. </w:t>
            </w:r>
          </w:p>
        </w:tc>
      </w:tr>
      <w:tr w:rsidR="002E08B2" w:rsidRPr="006F7C57" w:rsidTr="003F4E89">
        <w:tc>
          <w:tcPr>
            <w:tcW w:w="192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Energy Source</w:t>
            </w:r>
          </w:p>
          <w:p w:rsidR="00011788" w:rsidRPr="006F7C57" w:rsidRDefault="0001178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electricity</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steam</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fuel + air</w:t>
            </w: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air</w:t>
            </w:r>
          </w:p>
        </w:tc>
        <w:tc>
          <w:tcPr>
            <w:tcW w:w="756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energy sources, including those used for control functions, will be available and adequate during accident/event conditions</w:t>
            </w:r>
          </w:p>
          <w:p w:rsidR="00011788" w:rsidRPr="006F7C57" w:rsidRDefault="0001178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C32595">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Example:  For a diesel driven auxiliary feedwater pump, verify that diesel fuel is sufficient for the duration of the accident.</w:t>
            </w:r>
          </w:p>
          <w:p w:rsidR="00773A31" w:rsidRPr="006F7C57" w:rsidRDefault="00773A31" w:rsidP="00C32595">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 w:right="-180"/>
              <w:rPr>
                <w:rFonts w:ascii="Arial" w:hAnsi="Arial"/>
                <w:sz w:val="22"/>
                <w:szCs w:val="22"/>
              </w:rPr>
            </w:pPr>
          </w:p>
          <w:p w:rsidR="002E08B2" w:rsidRPr="006F7C57" w:rsidRDefault="002E08B2" w:rsidP="00C32595">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 xml:space="preserve">Example:  For an air-operated pressurizer PORV, verify that </w:t>
            </w:r>
            <w:r w:rsidR="007470F8" w:rsidRPr="006F7C57">
              <w:rPr>
                <w:rFonts w:ascii="Arial" w:hAnsi="Arial"/>
                <w:sz w:val="22"/>
                <w:szCs w:val="22"/>
              </w:rPr>
              <w:t>either sufficient</w:t>
            </w:r>
            <w:r w:rsidRPr="006F7C57">
              <w:rPr>
                <w:rFonts w:ascii="Arial" w:hAnsi="Arial"/>
                <w:sz w:val="22"/>
                <w:szCs w:val="22"/>
              </w:rPr>
              <w:t xml:space="preserve"> </w:t>
            </w:r>
            <w:r w:rsidR="00011788" w:rsidRPr="006F7C57">
              <w:rPr>
                <w:rFonts w:ascii="Arial" w:hAnsi="Arial"/>
                <w:sz w:val="22"/>
                <w:szCs w:val="22"/>
              </w:rPr>
              <w:t>air reservoir w</w:t>
            </w:r>
            <w:r w:rsidRPr="006F7C57">
              <w:rPr>
                <w:rFonts w:ascii="Arial" w:hAnsi="Arial"/>
                <w:sz w:val="22"/>
                <w:szCs w:val="22"/>
              </w:rPr>
              <w:t>ill exist or instrument air will be available to support feed and bleed operation.</w:t>
            </w:r>
          </w:p>
          <w:p w:rsidR="00773A31" w:rsidRPr="006F7C57" w:rsidRDefault="00773A31" w:rsidP="00C32595">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C32595">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 xml:space="preserve">Example:  For a standby </w:t>
            </w:r>
            <w:r w:rsidR="00011788" w:rsidRPr="006F7C57">
              <w:rPr>
                <w:rFonts w:ascii="Arial" w:hAnsi="Arial"/>
                <w:sz w:val="22"/>
                <w:szCs w:val="22"/>
              </w:rPr>
              <w:t xml:space="preserve">DC battery, verify adequacy of </w:t>
            </w:r>
            <w:r w:rsidRPr="006F7C57">
              <w:rPr>
                <w:rFonts w:ascii="Arial" w:hAnsi="Arial"/>
                <w:sz w:val="22"/>
                <w:szCs w:val="22"/>
              </w:rPr>
              <w:t>battery capacity.</w:t>
            </w:r>
          </w:p>
        </w:tc>
      </w:tr>
      <w:tr w:rsidR="002E08B2" w:rsidRPr="006F7C57" w:rsidTr="003F4E89">
        <w:trPr>
          <w:trHeight w:hRule="exact" w:val="2384"/>
        </w:trPr>
        <w:tc>
          <w:tcPr>
            <w:tcW w:w="192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8F2E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Controls</w:t>
            </w:r>
          </w:p>
          <w:p w:rsidR="00011788" w:rsidRPr="006F7C57" w:rsidRDefault="00011788" w:rsidP="008F2E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2E08B2" w:rsidP="001E1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initiation actions</w:t>
            </w:r>
          </w:p>
          <w:p w:rsidR="002E08B2" w:rsidRPr="006F7C57" w:rsidRDefault="002E08B2" w:rsidP="001E1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control actions</w:t>
            </w:r>
          </w:p>
          <w:p w:rsidR="002E08B2" w:rsidRPr="006F7C57" w:rsidRDefault="002E08B2" w:rsidP="001E1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shutdown actions</w:t>
            </w:r>
          </w:p>
        </w:tc>
        <w:tc>
          <w:tcPr>
            <w:tcW w:w="7560" w:type="dxa"/>
          </w:tcPr>
          <w:p w:rsidR="002E08B2" w:rsidRPr="006F7C57" w:rsidRDefault="002E08B2"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8F2E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 xml:space="preserve">Verify component </w:t>
            </w:r>
            <w:r w:rsidR="007470F8" w:rsidRPr="006F7C57">
              <w:rPr>
                <w:rFonts w:ascii="Arial" w:hAnsi="Arial"/>
                <w:sz w:val="22"/>
                <w:szCs w:val="22"/>
              </w:rPr>
              <w:t>controls will</w:t>
            </w:r>
            <w:r w:rsidRPr="006F7C57">
              <w:rPr>
                <w:rFonts w:ascii="Arial" w:hAnsi="Arial"/>
                <w:sz w:val="22"/>
                <w:szCs w:val="22"/>
              </w:rPr>
              <w:t xml:space="preserve"> be functional and provide desired control during accident/event conditions.</w:t>
            </w:r>
          </w:p>
          <w:p w:rsidR="00011788" w:rsidRPr="006F7C57" w:rsidRDefault="00011788" w:rsidP="008F2E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2E08B2" w:rsidP="00A55292">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For refueling water storage tank level instrumentation providing signal for suction swap-over to containment sump, verify that the setpoint established to ensure sufficient water inventory and prevent loss of</w:t>
            </w:r>
            <w:r w:rsidR="00864024" w:rsidRPr="006F7C57">
              <w:rPr>
                <w:rFonts w:ascii="Arial" w:hAnsi="Arial"/>
                <w:sz w:val="22"/>
                <w:szCs w:val="22"/>
              </w:rPr>
              <w:t xml:space="preserve"> </w:t>
            </w:r>
            <w:r w:rsidRPr="006F7C57">
              <w:rPr>
                <w:rFonts w:ascii="Arial" w:hAnsi="Arial"/>
                <w:sz w:val="22"/>
                <w:szCs w:val="22"/>
              </w:rPr>
              <w:t>required net positive suction head is acceptable.</w:t>
            </w:r>
          </w:p>
          <w:p w:rsidR="002E08B2" w:rsidRPr="006F7C57" w:rsidRDefault="002E08B2" w:rsidP="008F2E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rPr>
                <w:rFonts w:ascii="Arial" w:hAnsi="Arial"/>
                <w:sz w:val="22"/>
                <w:szCs w:val="22"/>
              </w:rPr>
            </w:pPr>
          </w:p>
        </w:tc>
      </w:tr>
      <w:tr w:rsidR="00CA1775" w:rsidRPr="006F7C57" w:rsidTr="003F4E89">
        <w:trPr>
          <w:trHeight w:hRule="exact" w:val="3918"/>
        </w:trPr>
        <w:tc>
          <w:tcPr>
            <w:tcW w:w="1920" w:type="dxa"/>
          </w:tcPr>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lastRenderedPageBreak/>
              <w:t>Operator Actions</w:t>
            </w:r>
          </w:p>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initiation</w:t>
            </w:r>
          </w:p>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monitoring</w:t>
            </w:r>
          </w:p>
          <w:p w:rsidR="00CA1775" w:rsidRPr="006F7C57" w:rsidRDefault="00CA1775" w:rsidP="00864024">
            <w:pPr>
              <w:widowControl/>
              <w:tabs>
                <w:tab w:val="left" w:pos="252"/>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control</w:t>
            </w:r>
            <w:r w:rsidR="00864024" w:rsidRPr="006F7C57">
              <w:rPr>
                <w:rFonts w:ascii="Arial" w:hAnsi="Arial"/>
                <w:sz w:val="22"/>
                <w:szCs w:val="22"/>
              </w:rPr>
              <w:t xml:space="preserve"> s</w:t>
            </w:r>
            <w:r w:rsidRPr="006F7C57">
              <w:rPr>
                <w:rFonts w:ascii="Arial" w:hAnsi="Arial"/>
                <w:sz w:val="22"/>
                <w:szCs w:val="22"/>
              </w:rPr>
              <w:t>hutdown</w:t>
            </w:r>
          </w:p>
        </w:tc>
        <w:tc>
          <w:tcPr>
            <w:tcW w:w="7560" w:type="dxa"/>
          </w:tcPr>
          <w:p w:rsidR="00CA1775" w:rsidRPr="006F7C57" w:rsidRDefault="00CA1775" w:rsidP="00CA1775">
            <w:pPr>
              <w:widowControl/>
              <w:tabs>
                <w:tab w:val="left" w:pos="12"/>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12"/>
              <w:rPr>
                <w:rFonts w:ascii="Arial" w:hAnsi="Arial"/>
                <w:sz w:val="22"/>
                <w:szCs w:val="22"/>
              </w:rPr>
            </w:pPr>
            <w:r w:rsidRPr="006F7C57">
              <w:rPr>
                <w:rFonts w:ascii="Arial" w:hAnsi="Arial"/>
                <w:sz w:val="22"/>
                <w:szCs w:val="22"/>
              </w:rPr>
              <w:t>Verify operating procedures (normal, abnormal, or emergency) are consistent with operator actions for accident/event conditions.</w:t>
            </w:r>
          </w:p>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CA1775" w:rsidRPr="006F7C57" w:rsidRDefault="00CA1775" w:rsidP="00A55292">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If accident analyses assume containment fan coolers are</w:t>
            </w:r>
            <w:r w:rsidR="00864024" w:rsidRPr="006F7C57">
              <w:rPr>
                <w:rFonts w:ascii="Arial" w:hAnsi="Arial"/>
                <w:sz w:val="22"/>
                <w:szCs w:val="22"/>
              </w:rPr>
              <w:t xml:space="preserve"> </w:t>
            </w:r>
            <w:r w:rsidRPr="006F7C57">
              <w:rPr>
                <w:rFonts w:ascii="Arial" w:hAnsi="Arial"/>
                <w:sz w:val="22"/>
                <w:szCs w:val="22"/>
              </w:rPr>
              <w:t>running in slow speed, verify that procedures include checking this requirement.</w:t>
            </w:r>
          </w:p>
          <w:p w:rsidR="00864024" w:rsidRPr="006F7C57" w:rsidRDefault="00864024" w:rsidP="00864024">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F719A9" w:rsidRPr="006F7C57" w:rsidRDefault="00CA1775" w:rsidP="00A55292">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If accident analyses assume that containment spray will be manually initiated within a certain time, verify that procedures ensure manual initiation within assumed time and that testing performed to validate the procedures was consistent with design basis assumptions.</w:t>
            </w:r>
          </w:p>
          <w:p w:rsidR="00F719A9" w:rsidRPr="006F7C57" w:rsidRDefault="00F719A9"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900" w:right="-180" w:hanging="67"/>
              <w:rPr>
                <w:rFonts w:ascii="Arial" w:hAnsi="Arial"/>
                <w:sz w:val="22"/>
                <w:szCs w:val="22"/>
              </w:rPr>
            </w:pPr>
          </w:p>
          <w:p w:rsidR="00CA1775" w:rsidRPr="006F7C57" w:rsidRDefault="00CA1775" w:rsidP="00BB5F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sz w:val="22"/>
                <w:szCs w:val="22"/>
              </w:rPr>
            </w:pPr>
          </w:p>
        </w:tc>
      </w:tr>
      <w:tr w:rsidR="00F719A9" w:rsidRPr="006F7C57" w:rsidTr="003F4E89">
        <w:trPr>
          <w:trHeight w:hRule="exact" w:val="600"/>
        </w:trPr>
        <w:tc>
          <w:tcPr>
            <w:tcW w:w="1920" w:type="dxa"/>
          </w:tcPr>
          <w:p w:rsidR="00F719A9" w:rsidRPr="006F7C57" w:rsidRDefault="00F719A9" w:rsidP="00C32595">
            <w:pPr>
              <w:rPr>
                <w:rFonts w:ascii="Arial" w:hAnsi="Arial"/>
                <w:sz w:val="22"/>
                <w:szCs w:val="22"/>
              </w:rPr>
            </w:pPr>
          </w:p>
          <w:p w:rsidR="00F719A9" w:rsidRPr="006F7C57" w:rsidRDefault="00F719A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Attributes</w:t>
            </w:r>
          </w:p>
        </w:tc>
        <w:tc>
          <w:tcPr>
            <w:tcW w:w="7560" w:type="dxa"/>
          </w:tcPr>
          <w:p w:rsidR="00F719A9" w:rsidRPr="006F7C57" w:rsidRDefault="00F719A9" w:rsidP="00C32595">
            <w:pPr>
              <w:rPr>
                <w:rFonts w:ascii="Arial" w:hAnsi="Arial"/>
                <w:b/>
                <w:bCs/>
                <w:sz w:val="22"/>
                <w:szCs w:val="22"/>
              </w:rPr>
            </w:pPr>
          </w:p>
          <w:p w:rsidR="00F719A9" w:rsidRPr="006F7C57" w:rsidRDefault="00F719A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Inspection Activity</w:t>
            </w:r>
          </w:p>
        </w:tc>
      </w:tr>
      <w:tr w:rsidR="00BB5F6A" w:rsidRPr="006F7C57" w:rsidTr="003F4E89">
        <w:trPr>
          <w:trHeight w:hRule="exact" w:val="2037"/>
        </w:trPr>
        <w:tc>
          <w:tcPr>
            <w:tcW w:w="1920" w:type="dxa"/>
          </w:tcPr>
          <w:p w:rsidR="00BB5F6A"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Operator Actions</w:t>
            </w:r>
          </w:p>
          <w:p w:rsidR="00BB5F6A"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BB5F6A"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initiation</w:t>
            </w:r>
          </w:p>
          <w:p w:rsidR="00BB5F6A"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monitoring</w:t>
            </w:r>
          </w:p>
          <w:p w:rsidR="00BB5F6A"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control</w:t>
            </w:r>
          </w:p>
          <w:p w:rsidR="00B21DA2" w:rsidRPr="006F7C57" w:rsidRDefault="00BB5F6A"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shutdown</w:t>
            </w:r>
          </w:p>
        </w:tc>
        <w:tc>
          <w:tcPr>
            <w:tcW w:w="7560" w:type="dxa"/>
          </w:tcPr>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80"/>
              <w:rPr>
                <w:rFonts w:ascii="Arial" w:hAnsi="Arial"/>
                <w:sz w:val="22"/>
                <w:szCs w:val="22"/>
              </w:rPr>
            </w:pPr>
            <w:r w:rsidRPr="006F7C57">
              <w:rPr>
                <w:rFonts w:ascii="Arial" w:hAnsi="Arial"/>
                <w:sz w:val="22"/>
                <w:szCs w:val="22"/>
              </w:rPr>
              <w:t>Verify instrumentation and alarms are available to operators for making necessary decisions</w:t>
            </w:r>
          </w:p>
          <w:p w:rsidR="00CA1775" w:rsidRPr="006F7C57" w:rsidRDefault="00CA1775" w:rsidP="00CA17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80"/>
              <w:rPr>
                <w:rFonts w:ascii="Arial" w:hAnsi="Arial"/>
                <w:sz w:val="22"/>
                <w:szCs w:val="22"/>
              </w:rPr>
            </w:pPr>
          </w:p>
          <w:p w:rsidR="00CA1775" w:rsidRPr="006F7C57" w:rsidRDefault="00CA1775" w:rsidP="00C52C27">
            <w:pPr>
              <w:widowControl/>
              <w:numPr>
                <w:ilvl w:val="0"/>
                <w:numId w:val="9"/>
              </w:numPr>
              <w:tabs>
                <w:tab w:val="clear" w:pos="1553"/>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372" w:right="-180" w:hanging="372"/>
              <w:rPr>
                <w:rFonts w:ascii="Arial" w:hAnsi="Arial"/>
                <w:sz w:val="22"/>
                <w:szCs w:val="22"/>
              </w:rPr>
            </w:pPr>
            <w:r w:rsidRPr="006F7C57">
              <w:rPr>
                <w:rFonts w:ascii="Arial" w:hAnsi="Arial"/>
                <w:sz w:val="22"/>
                <w:szCs w:val="22"/>
              </w:rPr>
              <w:t>Example:  For swap-over from injectio</w:t>
            </w:r>
            <w:r w:rsidR="00096295" w:rsidRPr="006F7C57">
              <w:rPr>
                <w:rFonts w:ascii="Arial" w:hAnsi="Arial"/>
                <w:sz w:val="22"/>
                <w:szCs w:val="22"/>
              </w:rPr>
              <w:t xml:space="preserve">n to recirculation, verify that </w:t>
            </w:r>
            <w:r w:rsidRPr="006F7C57">
              <w:rPr>
                <w:rFonts w:ascii="Arial" w:hAnsi="Arial"/>
                <w:sz w:val="22"/>
                <w:szCs w:val="22"/>
              </w:rPr>
              <w:t>alarms and level instrumentation provide operators with sufficient information to perform the task.</w:t>
            </w:r>
          </w:p>
          <w:p w:rsidR="00CA1775" w:rsidRPr="006F7C57" w:rsidRDefault="00CA1775" w:rsidP="00BB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900" w:right="-180" w:hanging="67"/>
              <w:rPr>
                <w:rFonts w:ascii="Arial" w:hAnsi="Arial"/>
                <w:sz w:val="22"/>
                <w:szCs w:val="22"/>
              </w:rPr>
            </w:pPr>
          </w:p>
        </w:tc>
      </w:tr>
      <w:tr w:rsidR="007F3268" w:rsidRPr="006F7C57" w:rsidTr="003F4E89">
        <w:trPr>
          <w:trHeight w:hRule="exact" w:val="1683"/>
        </w:trPr>
        <w:tc>
          <w:tcPr>
            <w:tcW w:w="1920" w:type="dxa"/>
          </w:tcPr>
          <w:p w:rsidR="007F3268" w:rsidRPr="006F7C57" w:rsidRDefault="007F3268"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Heat Removal</w:t>
            </w:r>
          </w:p>
          <w:p w:rsidR="00A37122" w:rsidRPr="006F7C57" w:rsidRDefault="00A3712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cooling water</w:t>
            </w:r>
          </w:p>
          <w:p w:rsidR="007F3268" w:rsidRPr="006F7C57" w:rsidRDefault="007F326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ventilation</w:t>
            </w:r>
          </w:p>
        </w:tc>
        <w:tc>
          <w:tcPr>
            <w:tcW w:w="7560" w:type="dxa"/>
          </w:tcPr>
          <w:p w:rsidR="007F3268" w:rsidRPr="006F7C57" w:rsidRDefault="007F3268" w:rsidP="00C32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that heat will be adequately removed from major components</w:t>
            </w:r>
          </w:p>
          <w:p w:rsidR="00A37122" w:rsidRPr="006F7C57" w:rsidRDefault="00A37122" w:rsidP="00C325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C32595">
            <w:pPr>
              <w:widowControl/>
              <w:numPr>
                <w:ilvl w:val="0"/>
                <w:numId w:val="3"/>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Example:  For an emergency diesel</w:t>
            </w:r>
            <w:r w:rsidR="00096295" w:rsidRPr="006F7C57">
              <w:rPr>
                <w:rFonts w:ascii="Arial" w:hAnsi="Arial"/>
                <w:sz w:val="22"/>
                <w:szCs w:val="22"/>
              </w:rPr>
              <w:t xml:space="preserve"> generator, verify heat removal </w:t>
            </w:r>
            <w:r w:rsidRPr="006F7C57">
              <w:rPr>
                <w:rFonts w:ascii="Arial" w:hAnsi="Arial"/>
                <w:sz w:val="22"/>
                <w:szCs w:val="22"/>
              </w:rPr>
              <w:t>through service water will be sufficient for extended operation.</w:t>
            </w:r>
          </w:p>
        </w:tc>
      </w:tr>
      <w:tr w:rsidR="007F3268" w:rsidRPr="006F7C57" w:rsidTr="003F4E89">
        <w:trPr>
          <w:trHeight w:hRule="exact" w:val="2640"/>
        </w:trPr>
        <w:tc>
          <w:tcPr>
            <w:tcW w:w="1920" w:type="dxa"/>
          </w:tcPr>
          <w:p w:rsidR="007F3268" w:rsidRPr="006F7C57" w:rsidRDefault="00202E50" w:rsidP="007F3268">
            <w:pPr>
              <w:rPr>
                <w:rFonts w:ascii="Arial" w:hAnsi="Arial"/>
                <w:sz w:val="22"/>
                <w:szCs w:val="22"/>
              </w:rPr>
            </w:pPr>
            <w:r w:rsidRPr="006F7C57">
              <w:rPr>
                <w:sz w:val="22"/>
                <w:szCs w:val="22"/>
                <w:lang w:val="en-CA"/>
              </w:rPr>
              <w:fldChar w:fldCharType="begin"/>
            </w:r>
            <w:r w:rsidR="007F3268" w:rsidRPr="006F7C57">
              <w:rPr>
                <w:sz w:val="22"/>
                <w:szCs w:val="22"/>
                <w:lang w:val="en-CA"/>
              </w:rPr>
              <w:instrText xml:space="preserve"> SEQ CHAPTER \h \r 1</w:instrText>
            </w:r>
            <w:r w:rsidRPr="006F7C57">
              <w:rPr>
                <w:sz w:val="22"/>
                <w:szCs w:val="22"/>
                <w:lang w:val="en-CA"/>
              </w:rPr>
              <w:fldChar w:fldCharType="end"/>
            </w:r>
            <w:r w:rsidR="007F3268" w:rsidRPr="006F7C57">
              <w:rPr>
                <w:rFonts w:ascii="Arial" w:hAnsi="Arial"/>
                <w:sz w:val="22"/>
                <w:szCs w:val="22"/>
              </w:rPr>
              <w:t>Installed Configuration</w:t>
            </w:r>
          </w:p>
          <w:p w:rsidR="00A37122" w:rsidRPr="006F7C57" w:rsidRDefault="00A37122" w:rsidP="007F3268">
            <w:pPr>
              <w:rPr>
                <w:rFonts w:ascii="Arial" w:hAnsi="Arial"/>
                <w:sz w:val="22"/>
                <w:szCs w:val="22"/>
              </w:rPr>
            </w:pPr>
          </w:p>
          <w:p w:rsidR="007F3268" w:rsidRPr="006F7C57" w:rsidRDefault="007F3268" w:rsidP="007F3268">
            <w:pPr>
              <w:rPr>
                <w:rFonts w:ascii="Arial" w:hAnsi="Arial"/>
                <w:sz w:val="22"/>
                <w:szCs w:val="22"/>
              </w:rPr>
            </w:pPr>
            <w:r w:rsidRPr="006F7C57">
              <w:rPr>
                <w:rFonts w:ascii="Arial" w:hAnsi="Arial"/>
                <w:sz w:val="22"/>
                <w:szCs w:val="22"/>
              </w:rPr>
              <w:t>• elevations</w:t>
            </w:r>
          </w:p>
          <w:p w:rsidR="007F3268" w:rsidRPr="006F7C57" w:rsidRDefault="007F3268" w:rsidP="001D184B">
            <w:pPr>
              <w:ind w:left="132" w:hanging="132"/>
              <w:rPr>
                <w:rFonts w:ascii="Arial" w:hAnsi="Arial"/>
                <w:sz w:val="22"/>
                <w:szCs w:val="22"/>
              </w:rPr>
            </w:pPr>
            <w:r w:rsidRPr="006F7C57">
              <w:rPr>
                <w:rFonts w:ascii="Arial" w:hAnsi="Arial"/>
                <w:sz w:val="22"/>
                <w:szCs w:val="22"/>
              </w:rPr>
              <w:t>• flowpath components</w:t>
            </w:r>
          </w:p>
          <w:p w:rsidR="007F3268" w:rsidRPr="006F7C57" w:rsidRDefault="007F3268" w:rsidP="008F2E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sz w:val="22"/>
                <w:szCs w:val="22"/>
              </w:rPr>
            </w:pPr>
          </w:p>
        </w:tc>
        <w:tc>
          <w:tcPr>
            <w:tcW w:w="7560" w:type="dxa"/>
          </w:tcPr>
          <w:p w:rsidR="007F3268" w:rsidRPr="006F7C57" w:rsidRDefault="00202E50" w:rsidP="007F3268">
            <w:pPr>
              <w:rPr>
                <w:rFonts w:ascii="Arial" w:hAnsi="Arial"/>
                <w:sz w:val="22"/>
                <w:szCs w:val="22"/>
              </w:rPr>
            </w:pPr>
            <w:r w:rsidRPr="006F7C57">
              <w:rPr>
                <w:sz w:val="22"/>
                <w:szCs w:val="22"/>
                <w:lang w:val="en-CA"/>
              </w:rPr>
              <w:fldChar w:fldCharType="begin"/>
            </w:r>
            <w:r w:rsidR="007F3268" w:rsidRPr="006F7C57">
              <w:rPr>
                <w:sz w:val="22"/>
                <w:szCs w:val="22"/>
                <w:lang w:val="en-CA"/>
              </w:rPr>
              <w:instrText xml:space="preserve"> SEQ CHAPTER \h \r 1</w:instrText>
            </w:r>
            <w:r w:rsidRPr="006F7C57">
              <w:rPr>
                <w:sz w:val="22"/>
                <w:szCs w:val="22"/>
                <w:lang w:val="en-CA"/>
              </w:rPr>
              <w:fldChar w:fldCharType="end"/>
            </w:r>
            <w:r w:rsidR="007F3268" w:rsidRPr="006F7C57">
              <w:rPr>
                <w:rFonts w:ascii="Arial" w:hAnsi="Arial"/>
                <w:sz w:val="22"/>
                <w:szCs w:val="22"/>
              </w:rPr>
              <w:t>Verify, by walkdown or other means, that components’ installed configuration will support its design basis function under accident/event conditions</w:t>
            </w:r>
          </w:p>
          <w:p w:rsidR="00A37122" w:rsidRPr="006F7C57" w:rsidRDefault="00A37122" w:rsidP="007F3268">
            <w:pPr>
              <w:rPr>
                <w:rFonts w:ascii="Arial" w:hAnsi="Arial"/>
                <w:sz w:val="22"/>
                <w:szCs w:val="22"/>
              </w:rPr>
            </w:pPr>
          </w:p>
          <w:p w:rsidR="007F3268" w:rsidRPr="006F7C57" w:rsidRDefault="007F3268" w:rsidP="00A55292">
            <w:pPr>
              <w:numPr>
                <w:ilvl w:val="0"/>
                <w:numId w:val="3"/>
              </w:numPr>
              <w:tabs>
                <w:tab w:val="clear" w:pos="806"/>
                <w:tab w:val="num" w:pos="372"/>
              </w:tabs>
              <w:ind w:left="372" w:hanging="372"/>
              <w:rPr>
                <w:rFonts w:ascii="Arial" w:hAnsi="Arial"/>
                <w:sz w:val="22"/>
                <w:szCs w:val="22"/>
              </w:rPr>
            </w:pPr>
            <w:r w:rsidRPr="006F7C57">
              <w:rPr>
                <w:rFonts w:ascii="Arial" w:hAnsi="Arial"/>
                <w:sz w:val="22"/>
                <w:szCs w:val="22"/>
              </w:rPr>
              <w:t>Example:  Verify level or pressure instrumentation installation is consistent with instrument setpoint calculations.</w:t>
            </w:r>
          </w:p>
          <w:p w:rsidR="007F3268" w:rsidRPr="006F7C57" w:rsidRDefault="007F3268" w:rsidP="007F3268">
            <w:pPr>
              <w:rPr>
                <w:rFonts w:ascii="Arial" w:hAnsi="Arial"/>
                <w:sz w:val="22"/>
                <w:szCs w:val="22"/>
              </w:rPr>
            </w:pPr>
          </w:p>
          <w:p w:rsidR="007F3268" w:rsidRPr="006F7C57" w:rsidRDefault="007F3268" w:rsidP="007F3268">
            <w:pPr>
              <w:rPr>
                <w:rFonts w:ascii="Arial" w:hAnsi="Arial"/>
                <w:sz w:val="22"/>
                <w:szCs w:val="22"/>
              </w:rPr>
            </w:pPr>
            <w:r w:rsidRPr="006F7C57">
              <w:rPr>
                <w:rFonts w:ascii="Arial" w:hAnsi="Arial"/>
                <w:sz w:val="22"/>
                <w:szCs w:val="22"/>
              </w:rPr>
              <w:t>Verify that component configurations have been maintained to be consistent with design assumptions.</w:t>
            </w:r>
          </w:p>
          <w:p w:rsidR="007F3268" w:rsidRPr="006F7C57" w:rsidRDefault="007F3268" w:rsidP="008F2E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sz w:val="22"/>
                <w:szCs w:val="22"/>
              </w:rPr>
            </w:pPr>
          </w:p>
        </w:tc>
      </w:tr>
      <w:tr w:rsidR="00A37122" w:rsidRPr="006F7C57" w:rsidTr="003F4E89">
        <w:trPr>
          <w:trHeight w:hRule="exact" w:val="2883"/>
        </w:trPr>
        <w:tc>
          <w:tcPr>
            <w:tcW w:w="1920" w:type="dxa"/>
          </w:tcPr>
          <w:p w:rsidR="00A37122" w:rsidRPr="006F7C57" w:rsidRDefault="00A37122" w:rsidP="007F3268">
            <w:pPr>
              <w:rPr>
                <w:sz w:val="22"/>
                <w:szCs w:val="22"/>
                <w:lang w:val="en-CA"/>
              </w:rPr>
            </w:pPr>
            <w:r w:rsidRPr="006F7C57">
              <w:rPr>
                <w:rFonts w:ascii="Arial" w:hAnsi="Arial"/>
                <w:sz w:val="22"/>
                <w:szCs w:val="22"/>
              </w:rPr>
              <w:lastRenderedPageBreak/>
              <w:t>Operation</w:t>
            </w:r>
          </w:p>
        </w:tc>
        <w:tc>
          <w:tcPr>
            <w:tcW w:w="7560" w:type="dxa"/>
          </w:tcPr>
          <w:p w:rsidR="00A37122" w:rsidRPr="006F7C57" w:rsidRDefault="00A37122" w:rsidP="00A37122">
            <w:pPr>
              <w:rPr>
                <w:rFonts w:ascii="Arial" w:hAnsi="Arial"/>
                <w:sz w:val="22"/>
                <w:szCs w:val="22"/>
                <w:lang w:val="en-CA"/>
              </w:rPr>
            </w:pPr>
            <w:r w:rsidRPr="006F7C57">
              <w:rPr>
                <w:rFonts w:ascii="Arial" w:hAnsi="Arial"/>
                <w:sz w:val="22"/>
                <w:szCs w:val="22"/>
                <w:lang w:val="en-CA"/>
              </w:rPr>
              <w:t>Verify that component operation and alignments are consistent with design and licensing basis assumptions</w:t>
            </w:r>
          </w:p>
          <w:p w:rsidR="00A37122" w:rsidRPr="006F7C57" w:rsidRDefault="00A37122" w:rsidP="00A37122">
            <w:pPr>
              <w:rPr>
                <w:rFonts w:ascii="Arial" w:hAnsi="Arial"/>
                <w:sz w:val="22"/>
                <w:szCs w:val="22"/>
                <w:lang w:val="en-CA"/>
              </w:rPr>
            </w:pPr>
          </w:p>
          <w:p w:rsidR="00A37122" w:rsidRPr="006F7C57" w:rsidRDefault="00A37122" w:rsidP="00A55292">
            <w:pPr>
              <w:numPr>
                <w:ilvl w:val="0"/>
                <w:numId w:val="3"/>
              </w:numPr>
              <w:tabs>
                <w:tab w:val="clear" w:pos="806"/>
                <w:tab w:val="num" w:pos="372"/>
              </w:tabs>
              <w:ind w:left="372" w:hanging="372"/>
              <w:rPr>
                <w:rFonts w:ascii="Arial" w:hAnsi="Arial"/>
                <w:sz w:val="22"/>
                <w:szCs w:val="22"/>
                <w:lang w:val="en-CA"/>
              </w:rPr>
            </w:pPr>
            <w:r w:rsidRPr="006F7C57">
              <w:rPr>
                <w:rFonts w:ascii="Arial" w:hAnsi="Arial"/>
                <w:sz w:val="22"/>
                <w:szCs w:val="22"/>
                <w:lang w:val="en-CA"/>
              </w:rPr>
              <w:t>Example: For containment spray system components, verify emergency operating procedure changes have not impacted design assumptions and requirements.</w:t>
            </w:r>
          </w:p>
          <w:p w:rsidR="002A7C21" w:rsidRPr="006F7C57" w:rsidRDefault="002A7C21" w:rsidP="002A7C21">
            <w:pPr>
              <w:rPr>
                <w:rFonts w:ascii="Arial" w:hAnsi="Arial"/>
                <w:sz w:val="22"/>
                <w:szCs w:val="22"/>
                <w:lang w:val="en-CA"/>
              </w:rPr>
            </w:pPr>
          </w:p>
          <w:p w:rsidR="00A37122" w:rsidRPr="006F7C57" w:rsidRDefault="00A37122" w:rsidP="00A55292">
            <w:pPr>
              <w:numPr>
                <w:ilvl w:val="0"/>
                <w:numId w:val="3"/>
              </w:numPr>
              <w:tabs>
                <w:tab w:val="clear" w:pos="806"/>
                <w:tab w:val="num" w:pos="372"/>
              </w:tabs>
              <w:ind w:left="372" w:hanging="372"/>
              <w:rPr>
                <w:rFonts w:ascii="Arial" w:hAnsi="Arial"/>
                <w:sz w:val="22"/>
                <w:szCs w:val="22"/>
                <w:lang w:val="en-CA"/>
              </w:rPr>
            </w:pPr>
            <w:r w:rsidRPr="006F7C57">
              <w:rPr>
                <w:rFonts w:ascii="Arial" w:hAnsi="Arial"/>
                <w:sz w:val="22"/>
                <w:szCs w:val="22"/>
                <w:lang w:val="en-CA"/>
              </w:rPr>
              <w:t>Example: For service water system components, verify flow balancing will ensure adequate heat transfer to support accident mitigation</w:t>
            </w:r>
          </w:p>
        </w:tc>
      </w:tr>
      <w:tr w:rsidR="00D906F1" w:rsidRPr="006F7C57" w:rsidTr="00342A6C">
        <w:trPr>
          <w:trHeight w:val="3360"/>
        </w:trPr>
        <w:tc>
          <w:tcPr>
            <w:tcW w:w="1920" w:type="dxa"/>
          </w:tcPr>
          <w:p w:rsidR="00D906F1" w:rsidRPr="006F7C57" w:rsidRDefault="00202E50" w:rsidP="00063590">
            <w:pPr>
              <w:rPr>
                <w:rFonts w:ascii="Arial" w:hAnsi="Arial"/>
                <w:sz w:val="22"/>
                <w:szCs w:val="22"/>
              </w:rPr>
            </w:pPr>
            <w:r w:rsidRPr="006F7C57">
              <w:rPr>
                <w:sz w:val="22"/>
                <w:szCs w:val="22"/>
                <w:lang w:val="en-CA"/>
              </w:rPr>
              <w:fldChar w:fldCharType="begin"/>
            </w:r>
            <w:r w:rsidR="00D906F1" w:rsidRPr="006F7C57">
              <w:rPr>
                <w:sz w:val="22"/>
                <w:szCs w:val="22"/>
                <w:lang w:val="en-CA"/>
              </w:rPr>
              <w:instrText xml:space="preserve"> SEQ CHAPTER \h \r 1</w:instrText>
            </w:r>
            <w:r w:rsidRPr="006F7C57">
              <w:rPr>
                <w:sz w:val="22"/>
                <w:szCs w:val="22"/>
                <w:lang w:val="en-CA"/>
              </w:rPr>
              <w:fldChar w:fldCharType="end"/>
            </w:r>
            <w:r w:rsidR="00D906F1" w:rsidRPr="006F7C57">
              <w:rPr>
                <w:rFonts w:ascii="Arial" w:hAnsi="Arial"/>
                <w:sz w:val="22"/>
                <w:szCs w:val="22"/>
              </w:rPr>
              <w:t>Design</w:t>
            </w: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r w:rsidRPr="006F7C57">
              <w:rPr>
                <w:rFonts w:ascii="Arial" w:hAnsi="Arial"/>
                <w:sz w:val="22"/>
                <w:szCs w:val="22"/>
              </w:rPr>
              <w:t>• calculations</w:t>
            </w:r>
          </w:p>
          <w:p w:rsidR="00D906F1" w:rsidRPr="006F7C57" w:rsidRDefault="00D906F1" w:rsidP="00063590">
            <w:pPr>
              <w:rPr>
                <w:rFonts w:ascii="Arial" w:hAnsi="Arial"/>
                <w:sz w:val="22"/>
                <w:szCs w:val="22"/>
              </w:rPr>
            </w:pPr>
            <w:r w:rsidRPr="006F7C57">
              <w:rPr>
                <w:rFonts w:ascii="Arial" w:hAnsi="Arial"/>
                <w:sz w:val="22"/>
                <w:szCs w:val="22"/>
              </w:rPr>
              <w:t>• procedures</w:t>
            </w:r>
          </w:p>
          <w:p w:rsidR="00D906F1" w:rsidRPr="006F7C57" w:rsidRDefault="00D906F1" w:rsidP="00063590">
            <w:pPr>
              <w:ind w:left="132" w:hanging="132"/>
              <w:rPr>
                <w:rFonts w:ascii="Arial" w:hAnsi="Arial"/>
                <w:sz w:val="22"/>
                <w:szCs w:val="22"/>
              </w:rPr>
            </w:pPr>
            <w:r w:rsidRPr="006F7C57">
              <w:rPr>
                <w:rFonts w:ascii="Arial" w:hAnsi="Arial"/>
                <w:sz w:val="22"/>
                <w:szCs w:val="22"/>
              </w:rPr>
              <w:t>• plant modifications</w:t>
            </w:r>
          </w:p>
          <w:p w:rsidR="00D906F1" w:rsidRPr="006F7C57" w:rsidRDefault="00D906F1" w:rsidP="00063590">
            <w:pPr>
              <w:ind w:left="132" w:hanging="132"/>
              <w:rPr>
                <w:rFonts w:ascii="Arial" w:hAnsi="Arial"/>
                <w:sz w:val="22"/>
                <w:szCs w:val="22"/>
              </w:rPr>
            </w:pPr>
          </w:p>
          <w:p w:rsidR="00D906F1" w:rsidRPr="006F7C57" w:rsidRDefault="00D906F1" w:rsidP="00063590">
            <w:pPr>
              <w:ind w:left="132" w:hanging="132"/>
              <w:rPr>
                <w:rFonts w:ascii="Arial" w:hAnsi="Arial"/>
                <w:sz w:val="22"/>
                <w:szCs w:val="22"/>
              </w:rPr>
            </w:pPr>
          </w:p>
          <w:p w:rsidR="00D906F1" w:rsidRPr="006F7C57" w:rsidRDefault="00D906F1" w:rsidP="00063590">
            <w:pPr>
              <w:ind w:left="132" w:hanging="132"/>
              <w:rPr>
                <w:rFonts w:ascii="Arial" w:hAnsi="Arial"/>
                <w:sz w:val="22"/>
                <w:szCs w:val="22"/>
              </w:rPr>
            </w:pPr>
          </w:p>
          <w:p w:rsidR="00D906F1" w:rsidRPr="006F7C57" w:rsidRDefault="00D906F1" w:rsidP="00063590">
            <w:pPr>
              <w:ind w:left="132" w:hanging="132"/>
              <w:rPr>
                <w:rFonts w:ascii="Arial" w:hAnsi="Arial"/>
                <w:sz w:val="22"/>
                <w:szCs w:val="22"/>
              </w:rPr>
            </w:pPr>
          </w:p>
          <w:p w:rsidR="00D906F1" w:rsidRPr="006F7C57" w:rsidRDefault="00D906F1" w:rsidP="00063590">
            <w:pPr>
              <w:ind w:left="132" w:hanging="132"/>
              <w:rPr>
                <w:rFonts w:ascii="Arial" w:hAnsi="Arial"/>
                <w:sz w:val="22"/>
                <w:szCs w:val="22"/>
              </w:rPr>
            </w:pPr>
          </w:p>
          <w:p w:rsidR="00D906F1" w:rsidRPr="006F7C57" w:rsidRDefault="00D906F1" w:rsidP="00063590">
            <w:pPr>
              <w:ind w:left="132" w:hanging="132"/>
              <w:rPr>
                <w:rFonts w:ascii="Arial" w:hAnsi="Arial"/>
                <w:sz w:val="22"/>
                <w:szCs w:val="22"/>
              </w:rPr>
            </w:pPr>
          </w:p>
        </w:tc>
        <w:tc>
          <w:tcPr>
            <w:tcW w:w="7560" w:type="dxa"/>
          </w:tcPr>
          <w:p w:rsidR="00D906F1" w:rsidRPr="006F7C57" w:rsidRDefault="00202E50" w:rsidP="00063590">
            <w:pPr>
              <w:rPr>
                <w:rFonts w:ascii="Arial" w:hAnsi="Arial"/>
                <w:sz w:val="22"/>
                <w:szCs w:val="22"/>
              </w:rPr>
            </w:pPr>
            <w:r w:rsidRPr="006F7C57">
              <w:rPr>
                <w:sz w:val="22"/>
                <w:szCs w:val="22"/>
                <w:lang w:val="en-CA"/>
              </w:rPr>
              <w:fldChar w:fldCharType="begin"/>
            </w:r>
            <w:r w:rsidR="00D906F1" w:rsidRPr="006F7C57">
              <w:rPr>
                <w:sz w:val="22"/>
                <w:szCs w:val="22"/>
                <w:lang w:val="en-CA"/>
              </w:rPr>
              <w:instrText xml:space="preserve"> SEQ CHAPTER \h \r 1</w:instrText>
            </w:r>
            <w:r w:rsidRPr="006F7C57">
              <w:rPr>
                <w:sz w:val="22"/>
                <w:szCs w:val="22"/>
                <w:lang w:val="en-CA"/>
              </w:rPr>
              <w:fldChar w:fldCharType="end"/>
            </w:r>
            <w:r w:rsidR="00D906F1" w:rsidRPr="006F7C57">
              <w:rPr>
                <w:rFonts w:ascii="Arial" w:hAnsi="Arial"/>
                <w:sz w:val="22"/>
                <w:szCs w:val="22"/>
              </w:rPr>
              <w:t>Verify that design bases and design assumptions have been appropriately translated into design calculations and procedures.</w:t>
            </w: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r w:rsidRPr="006F7C57">
              <w:rPr>
                <w:rFonts w:ascii="Arial" w:hAnsi="Arial"/>
                <w:sz w:val="22"/>
                <w:szCs w:val="22"/>
              </w:rPr>
              <w:t>Also, verify that performance capability of selected components have not been degraded through modifications.</w:t>
            </w: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rPr>
            </w:pPr>
          </w:p>
          <w:p w:rsidR="00D906F1" w:rsidRPr="006F7C57" w:rsidRDefault="00D906F1" w:rsidP="00063590">
            <w:pPr>
              <w:rPr>
                <w:rFonts w:ascii="Arial" w:hAnsi="Arial"/>
                <w:sz w:val="22"/>
                <w:szCs w:val="22"/>
                <w:lang w:val="en-CA"/>
              </w:rPr>
            </w:pPr>
          </w:p>
        </w:tc>
      </w:tr>
      <w:tr w:rsidR="00D906F1" w:rsidRPr="006F7C57" w:rsidTr="00D906F1">
        <w:trPr>
          <w:trHeight w:val="600"/>
        </w:trPr>
        <w:tc>
          <w:tcPr>
            <w:tcW w:w="1920" w:type="dxa"/>
            <w:vAlign w:val="center"/>
          </w:tcPr>
          <w:p w:rsidR="00D906F1" w:rsidRPr="006F7C57" w:rsidRDefault="00202E50" w:rsidP="00063590">
            <w:pPr>
              <w:rPr>
                <w:b/>
                <w:sz w:val="22"/>
                <w:szCs w:val="22"/>
                <w:lang w:val="en-CA"/>
              </w:rPr>
            </w:pPr>
            <w:r w:rsidRPr="006F7C57">
              <w:rPr>
                <w:b/>
                <w:sz w:val="22"/>
                <w:szCs w:val="22"/>
                <w:lang w:val="en-CA"/>
              </w:rPr>
              <w:fldChar w:fldCharType="begin"/>
            </w:r>
            <w:r w:rsidR="00D906F1" w:rsidRPr="006F7C57">
              <w:rPr>
                <w:b/>
                <w:sz w:val="22"/>
                <w:szCs w:val="22"/>
                <w:lang w:val="en-CA"/>
              </w:rPr>
              <w:instrText xml:space="preserve"> SEQ CHAPTER \h \r 1</w:instrText>
            </w:r>
            <w:r w:rsidRPr="006F7C57">
              <w:rPr>
                <w:b/>
                <w:sz w:val="22"/>
                <w:szCs w:val="22"/>
                <w:lang w:val="en-CA"/>
              </w:rPr>
              <w:fldChar w:fldCharType="end"/>
            </w:r>
            <w:r w:rsidR="00D906F1" w:rsidRPr="006F7C57">
              <w:rPr>
                <w:rFonts w:ascii="Arial" w:hAnsi="Arial"/>
                <w:b/>
                <w:sz w:val="22"/>
                <w:szCs w:val="22"/>
              </w:rPr>
              <w:t>Attributes</w:t>
            </w:r>
          </w:p>
        </w:tc>
        <w:tc>
          <w:tcPr>
            <w:tcW w:w="7560" w:type="dxa"/>
            <w:vAlign w:val="center"/>
          </w:tcPr>
          <w:p w:rsidR="00D906F1" w:rsidRPr="006F7C57" w:rsidRDefault="00202E50" w:rsidP="00063590">
            <w:pPr>
              <w:rPr>
                <w:b/>
                <w:sz w:val="22"/>
                <w:szCs w:val="22"/>
                <w:lang w:val="en-CA"/>
              </w:rPr>
            </w:pPr>
            <w:r w:rsidRPr="006F7C57">
              <w:rPr>
                <w:b/>
                <w:sz w:val="22"/>
                <w:szCs w:val="22"/>
                <w:lang w:val="en-CA"/>
              </w:rPr>
              <w:fldChar w:fldCharType="begin"/>
            </w:r>
            <w:r w:rsidR="00D906F1" w:rsidRPr="006F7C57">
              <w:rPr>
                <w:b/>
                <w:sz w:val="22"/>
                <w:szCs w:val="22"/>
                <w:lang w:val="en-CA"/>
              </w:rPr>
              <w:instrText xml:space="preserve"> SEQ CHAPTER \h \r 1</w:instrText>
            </w:r>
            <w:r w:rsidRPr="006F7C57">
              <w:rPr>
                <w:b/>
                <w:sz w:val="22"/>
                <w:szCs w:val="22"/>
                <w:lang w:val="en-CA"/>
              </w:rPr>
              <w:fldChar w:fldCharType="end"/>
            </w:r>
            <w:r w:rsidR="00D906F1" w:rsidRPr="006F7C57">
              <w:rPr>
                <w:rFonts w:ascii="Arial" w:hAnsi="Arial"/>
                <w:b/>
                <w:sz w:val="22"/>
                <w:szCs w:val="22"/>
              </w:rPr>
              <w:t>Inspection Activity</w:t>
            </w:r>
          </w:p>
        </w:tc>
      </w:tr>
      <w:tr w:rsidR="00063590" w:rsidRPr="006F7C57" w:rsidTr="003F4E89">
        <w:trPr>
          <w:trHeight w:hRule="exact" w:val="4323"/>
        </w:trPr>
        <w:tc>
          <w:tcPr>
            <w:tcW w:w="1920" w:type="dxa"/>
          </w:tcPr>
          <w:p w:rsidR="00063590" w:rsidRPr="006F7C57" w:rsidRDefault="00202E50" w:rsidP="00063590">
            <w:pPr>
              <w:rPr>
                <w:rFonts w:ascii="Arial" w:hAnsi="Arial"/>
                <w:sz w:val="22"/>
                <w:szCs w:val="22"/>
              </w:rPr>
            </w:pPr>
            <w:r w:rsidRPr="006F7C57">
              <w:rPr>
                <w:sz w:val="22"/>
                <w:szCs w:val="22"/>
                <w:lang w:val="en-CA"/>
              </w:rPr>
              <w:fldChar w:fldCharType="begin"/>
            </w:r>
            <w:r w:rsidR="00063590" w:rsidRPr="006F7C57">
              <w:rPr>
                <w:sz w:val="22"/>
                <w:szCs w:val="22"/>
                <w:lang w:val="en-CA"/>
              </w:rPr>
              <w:instrText xml:space="preserve"> SEQ CHAPTER \h \r 1</w:instrText>
            </w:r>
            <w:r w:rsidRPr="006F7C57">
              <w:rPr>
                <w:sz w:val="22"/>
                <w:szCs w:val="22"/>
                <w:lang w:val="en-CA"/>
              </w:rPr>
              <w:fldChar w:fldCharType="end"/>
            </w:r>
            <w:r w:rsidR="00063590" w:rsidRPr="006F7C57">
              <w:rPr>
                <w:rFonts w:ascii="Arial" w:hAnsi="Arial"/>
                <w:sz w:val="22"/>
                <w:szCs w:val="22"/>
              </w:rPr>
              <w:t>Testing</w:t>
            </w:r>
          </w:p>
          <w:p w:rsidR="00063590" w:rsidRPr="006F7C57" w:rsidRDefault="00063590" w:rsidP="00063590">
            <w:pPr>
              <w:rPr>
                <w:rFonts w:ascii="Arial" w:hAnsi="Arial"/>
                <w:sz w:val="22"/>
                <w:szCs w:val="22"/>
              </w:rPr>
            </w:pPr>
          </w:p>
          <w:p w:rsidR="00063590" w:rsidRPr="006F7C57" w:rsidRDefault="00063590" w:rsidP="00063590">
            <w:pPr>
              <w:rPr>
                <w:rFonts w:ascii="Arial" w:hAnsi="Arial"/>
                <w:sz w:val="22"/>
                <w:szCs w:val="22"/>
              </w:rPr>
            </w:pPr>
            <w:r w:rsidRPr="006F7C57">
              <w:rPr>
                <w:rFonts w:ascii="Arial" w:hAnsi="Arial"/>
                <w:sz w:val="22"/>
                <w:szCs w:val="22"/>
              </w:rPr>
              <w:t>• flowrate</w:t>
            </w:r>
          </w:p>
          <w:p w:rsidR="00063590" w:rsidRPr="006F7C57" w:rsidRDefault="00063590" w:rsidP="00063590">
            <w:pPr>
              <w:rPr>
                <w:rFonts w:ascii="Arial" w:hAnsi="Arial"/>
                <w:sz w:val="22"/>
                <w:szCs w:val="22"/>
              </w:rPr>
            </w:pPr>
            <w:r w:rsidRPr="006F7C57">
              <w:rPr>
                <w:rFonts w:ascii="Arial" w:hAnsi="Arial"/>
                <w:sz w:val="22"/>
                <w:szCs w:val="22"/>
              </w:rPr>
              <w:t>• pressure</w:t>
            </w:r>
          </w:p>
          <w:p w:rsidR="00063590" w:rsidRPr="006F7C57" w:rsidRDefault="00063590" w:rsidP="00063590">
            <w:pPr>
              <w:rPr>
                <w:rFonts w:ascii="Arial" w:hAnsi="Arial"/>
                <w:sz w:val="22"/>
                <w:szCs w:val="22"/>
              </w:rPr>
            </w:pPr>
            <w:r w:rsidRPr="006F7C57">
              <w:rPr>
                <w:rFonts w:ascii="Arial" w:hAnsi="Arial"/>
                <w:sz w:val="22"/>
                <w:szCs w:val="22"/>
              </w:rPr>
              <w:t>• temperature</w:t>
            </w:r>
          </w:p>
          <w:p w:rsidR="00063590" w:rsidRPr="006F7C57" w:rsidRDefault="00063590" w:rsidP="00063590">
            <w:pPr>
              <w:rPr>
                <w:rFonts w:ascii="Arial" w:hAnsi="Arial"/>
                <w:sz w:val="22"/>
                <w:szCs w:val="22"/>
              </w:rPr>
            </w:pPr>
            <w:r w:rsidRPr="006F7C57">
              <w:rPr>
                <w:rFonts w:ascii="Arial" w:hAnsi="Arial"/>
                <w:sz w:val="22"/>
                <w:szCs w:val="22"/>
              </w:rPr>
              <w:t>• voltage</w:t>
            </w:r>
          </w:p>
          <w:p w:rsidR="00063590" w:rsidRPr="006F7C57" w:rsidRDefault="00063590" w:rsidP="00063590">
            <w:pPr>
              <w:rPr>
                <w:b/>
                <w:sz w:val="22"/>
                <w:szCs w:val="22"/>
                <w:lang w:val="en-CA"/>
              </w:rPr>
            </w:pPr>
            <w:r w:rsidRPr="006F7C57">
              <w:rPr>
                <w:rFonts w:ascii="Arial" w:hAnsi="Arial"/>
                <w:sz w:val="22"/>
                <w:szCs w:val="22"/>
              </w:rPr>
              <w:t>• current</w:t>
            </w:r>
          </w:p>
        </w:tc>
        <w:tc>
          <w:tcPr>
            <w:tcW w:w="7560" w:type="dxa"/>
            <w:vAlign w:val="center"/>
          </w:tcPr>
          <w:p w:rsidR="00063590" w:rsidRPr="006F7C57" w:rsidRDefault="00202E50" w:rsidP="00063590">
            <w:pPr>
              <w:rPr>
                <w:rFonts w:ascii="Arial" w:hAnsi="Arial"/>
                <w:sz w:val="22"/>
                <w:szCs w:val="22"/>
              </w:rPr>
            </w:pPr>
            <w:r w:rsidRPr="006F7C57">
              <w:rPr>
                <w:sz w:val="22"/>
                <w:szCs w:val="22"/>
                <w:lang w:val="en-CA"/>
              </w:rPr>
              <w:fldChar w:fldCharType="begin"/>
            </w:r>
            <w:r w:rsidR="00063590" w:rsidRPr="006F7C57">
              <w:rPr>
                <w:sz w:val="22"/>
                <w:szCs w:val="22"/>
                <w:lang w:val="en-CA"/>
              </w:rPr>
              <w:instrText xml:space="preserve"> SEQ CHAPTER \h \r 1</w:instrText>
            </w:r>
            <w:r w:rsidRPr="006F7C57">
              <w:rPr>
                <w:sz w:val="22"/>
                <w:szCs w:val="22"/>
                <w:lang w:val="en-CA"/>
              </w:rPr>
              <w:fldChar w:fldCharType="end"/>
            </w:r>
            <w:r w:rsidR="00063590" w:rsidRPr="006F7C57">
              <w:rPr>
                <w:rFonts w:ascii="Arial" w:hAnsi="Arial"/>
                <w:sz w:val="22"/>
                <w:szCs w:val="22"/>
              </w:rPr>
              <w:t xml:space="preserve">Verify that acceptance criteria for tested parameters are supported by calculations or other engineering documents to ensure </w:t>
            </w:r>
            <w:r w:rsidR="007470F8" w:rsidRPr="006F7C57">
              <w:rPr>
                <w:rFonts w:ascii="Arial" w:hAnsi="Arial"/>
                <w:sz w:val="22"/>
                <w:szCs w:val="22"/>
              </w:rPr>
              <w:t>that design</w:t>
            </w:r>
            <w:r w:rsidR="00063590" w:rsidRPr="006F7C57">
              <w:rPr>
                <w:rFonts w:ascii="Arial" w:hAnsi="Arial"/>
                <w:sz w:val="22"/>
                <w:szCs w:val="22"/>
              </w:rPr>
              <w:t xml:space="preserve"> and licensing bases are met.</w:t>
            </w:r>
          </w:p>
          <w:p w:rsidR="00063590" w:rsidRPr="006F7C57" w:rsidRDefault="00063590" w:rsidP="00063590">
            <w:pPr>
              <w:rPr>
                <w:rFonts w:ascii="Arial" w:hAnsi="Arial"/>
                <w:sz w:val="22"/>
                <w:szCs w:val="22"/>
              </w:rPr>
            </w:pPr>
          </w:p>
          <w:p w:rsidR="00063590" w:rsidRPr="006F7C57" w:rsidRDefault="00063590" w:rsidP="00A55292">
            <w:pPr>
              <w:numPr>
                <w:ilvl w:val="0"/>
                <w:numId w:val="4"/>
              </w:numPr>
              <w:tabs>
                <w:tab w:val="clear" w:pos="806"/>
                <w:tab w:val="num" w:pos="372"/>
              </w:tabs>
              <w:ind w:left="372" w:hanging="372"/>
              <w:rPr>
                <w:rFonts w:ascii="Arial" w:hAnsi="Arial"/>
                <w:sz w:val="22"/>
                <w:szCs w:val="22"/>
              </w:rPr>
            </w:pPr>
            <w:r w:rsidRPr="006F7C57">
              <w:rPr>
                <w:rFonts w:ascii="Arial" w:hAnsi="Arial"/>
                <w:sz w:val="22"/>
                <w:szCs w:val="22"/>
              </w:rPr>
              <w:t>Example:  Verify that flowrate acceptance criterion is correlated to the flowrate required under accident conditions with associated head losses, taking setpoint tolerances and instrument inaccuracies into account.</w:t>
            </w:r>
          </w:p>
          <w:p w:rsidR="00063590" w:rsidRPr="006F7C57" w:rsidRDefault="00063590" w:rsidP="00063590">
            <w:pPr>
              <w:rPr>
                <w:rFonts w:ascii="Arial" w:hAnsi="Arial"/>
                <w:sz w:val="22"/>
                <w:szCs w:val="22"/>
              </w:rPr>
            </w:pPr>
          </w:p>
          <w:p w:rsidR="00063590" w:rsidRPr="006F7C57" w:rsidRDefault="00063590" w:rsidP="00063590">
            <w:pPr>
              <w:rPr>
                <w:rFonts w:ascii="Arial" w:hAnsi="Arial"/>
                <w:sz w:val="22"/>
                <w:szCs w:val="22"/>
              </w:rPr>
            </w:pPr>
            <w:r w:rsidRPr="006F7C57">
              <w:rPr>
                <w:rFonts w:ascii="Arial" w:hAnsi="Arial"/>
                <w:sz w:val="22"/>
                <w:szCs w:val="22"/>
              </w:rPr>
              <w:t>Verify that individual tests and/or analyses validate component operation under accident/event conditions.</w:t>
            </w:r>
          </w:p>
          <w:p w:rsidR="00063590" w:rsidRPr="006F7C57" w:rsidRDefault="00063590" w:rsidP="00063590">
            <w:pPr>
              <w:rPr>
                <w:rFonts w:ascii="Arial" w:hAnsi="Arial"/>
                <w:sz w:val="22"/>
                <w:szCs w:val="22"/>
              </w:rPr>
            </w:pPr>
          </w:p>
          <w:p w:rsidR="00063590" w:rsidRPr="006F7C57" w:rsidRDefault="00063590" w:rsidP="00A55292">
            <w:pPr>
              <w:numPr>
                <w:ilvl w:val="0"/>
                <w:numId w:val="4"/>
              </w:numPr>
              <w:tabs>
                <w:tab w:val="clear" w:pos="806"/>
                <w:tab w:val="num" w:pos="372"/>
              </w:tabs>
              <w:ind w:left="372" w:hanging="360"/>
              <w:rPr>
                <w:sz w:val="22"/>
                <w:szCs w:val="22"/>
              </w:rPr>
            </w:pPr>
            <w:r w:rsidRPr="006F7C57">
              <w:rPr>
                <w:rFonts w:ascii="Arial" w:hAnsi="Arial"/>
                <w:sz w:val="22"/>
                <w:szCs w:val="22"/>
              </w:rPr>
              <w:t>Example:  Verify that EDG sequencer testing properly simulates accident conditions and the equipment response is in accordance with design requirements.</w:t>
            </w:r>
          </w:p>
          <w:p w:rsidR="00063590" w:rsidRPr="006F7C57" w:rsidRDefault="00063590" w:rsidP="00063590">
            <w:pPr>
              <w:rPr>
                <w:b/>
                <w:sz w:val="22"/>
                <w:szCs w:val="22"/>
                <w:lang w:val="en-CA"/>
              </w:rPr>
            </w:pPr>
          </w:p>
        </w:tc>
      </w:tr>
      <w:tr w:rsidR="003F4E89" w:rsidRPr="006F7C57" w:rsidTr="00121A93">
        <w:trPr>
          <w:trHeight w:hRule="exact" w:val="4887"/>
        </w:trPr>
        <w:tc>
          <w:tcPr>
            <w:tcW w:w="1920" w:type="dxa"/>
          </w:tcPr>
          <w:p w:rsidR="003F4E89" w:rsidRPr="006F7C57" w:rsidRDefault="003F4E89" w:rsidP="00C32595">
            <w:pPr>
              <w:rPr>
                <w:rFonts w:ascii="Arial" w:hAnsi="Arial"/>
                <w:sz w:val="22"/>
                <w:szCs w:val="22"/>
              </w:rPr>
            </w:pP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Component Degradation</w:t>
            </w:r>
          </w:p>
        </w:tc>
        <w:tc>
          <w:tcPr>
            <w:tcW w:w="7560" w:type="dxa"/>
          </w:tcPr>
          <w:p w:rsidR="003F4E89" w:rsidRPr="006F7C57" w:rsidRDefault="003F4E89" w:rsidP="00C32595">
            <w:pPr>
              <w:rPr>
                <w:rFonts w:ascii="Arial" w:hAnsi="Arial"/>
                <w:sz w:val="22"/>
                <w:szCs w:val="22"/>
              </w:rPr>
            </w:pP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potential degradation is monitored or prevented.</w:t>
            </w: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F4E89" w:rsidRPr="006F7C57" w:rsidRDefault="003F4E89" w:rsidP="00C32595">
            <w:pPr>
              <w:widowControl/>
              <w:numPr>
                <w:ilvl w:val="0"/>
                <w:numId w:val="4"/>
              </w:numPr>
              <w:tabs>
                <w:tab w:val="clear" w:pos="806"/>
                <w:tab w:val="num" w:pos="3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hanging="360"/>
              <w:rPr>
                <w:rFonts w:ascii="Arial" w:hAnsi="Arial"/>
                <w:sz w:val="22"/>
                <w:szCs w:val="22"/>
              </w:rPr>
            </w:pPr>
            <w:r w:rsidRPr="006F7C57">
              <w:rPr>
                <w:rFonts w:ascii="Arial" w:hAnsi="Arial"/>
                <w:sz w:val="22"/>
                <w:szCs w:val="22"/>
              </w:rPr>
              <w:t>Example:  For ice condensers, verify that inspection activities ensure air channels have been maintained consistent with design assumptions.</w:t>
            </w: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component replacement is consistent with inservice/equipment qualification life.</w:t>
            </w:r>
          </w:p>
          <w:p w:rsidR="003F4E89"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121A93" w:rsidRPr="006F7C57" w:rsidRDefault="003F4E89"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the numbers of cycles are appropriately tracked for operating cycle sensitive components.</w:t>
            </w:r>
          </w:p>
          <w:p w:rsidR="00121A93" w:rsidRPr="006F7C57" w:rsidRDefault="00121A93"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121A93" w:rsidRPr="006F7C57" w:rsidRDefault="00121A93"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ins w:id="11" w:author="Author" w:date="2012-03-06T10:11:00Z">
              <w:r w:rsidRPr="006F7C57">
                <w:rPr>
                  <w:rFonts w:ascii="Arial" w:hAnsi="Arial"/>
                  <w:sz w:val="22"/>
                  <w:szCs w:val="22"/>
                </w:rPr>
                <w:t xml:space="preserve">Verify </w:t>
              </w:r>
            </w:ins>
            <w:ins w:id="12" w:author="Author" w:date="2012-03-06T10:14:00Z">
              <w:r w:rsidRPr="006F7C57">
                <w:rPr>
                  <w:rFonts w:ascii="Arial" w:hAnsi="Arial"/>
                  <w:sz w:val="22"/>
                  <w:szCs w:val="22"/>
                </w:rPr>
                <w:t xml:space="preserve">that </w:t>
              </w:r>
            </w:ins>
            <w:ins w:id="13" w:author="Author" w:date="2012-03-06T10:11:00Z">
              <w:r w:rsidRPr="006F7C57">
                <w:rPr>
                  <w:rFonts w:ascii="Arial" w:hAnsi="Arial"/>
                  <w:sz w:val="22"/>
                  <w:szCs w:val="22"/>
                </w:rPr>
                <w:t>the activities established in the aging management programs to identify, address, and/or prevent aging effects (such as loss of material, loss of preload, or cracking) are being performed.  Consult with the regional license renewal point of contact for support if needed.</w:t>
              </w:r>
            </w:ins>
          </w:p>
        </w:tc>
      </w:tr>
      <w:tr w:rsidR="003F4E89" w:rsidRPr="006F7C57" w:rsidTr="00121A93">
        <w:trPr>
          <w:trHeight w:hRule="exact" w:val="3537"/>
        </w:trPr>
        <w:tc>
          <w:tcPr>
            <w:tcW w:w="1920" w:type="dxa"/>
            <w:vAlign w:val="center"/>
          </w:tcPr>
          <w:p w:rsidR="003F4E89" w:rsidRPr="006F7C57" w:rsidRDefault="003F4E89" w:rsidP="00D906F1">
            <w:pPr>
              <w:rPr>
                <w:rFonts w:ascii="Arial" w:hAnsi="Arial"/>
                <w:b/>
                <w:sz w:val="22"/>
                <w:szCs w:val="22"/>
              </w:rPr>
            </w:pPr>
          </w:p>
        </w:tc>
        <w:tc>
          <w:tcPr>
            <w:tcW w:w="7560" w:type="dxa"/>
            <w:vAlign w:val="center"/>
          </w:tcPr>
          <w:p w:rsidR="003F4E89" w:rsidRPr="006F7C57" w:rsidRDefault="003F4E89" w:rsidP="00D906F1">
            <w:pPr>
              <w:rPr>
                <w:rFonts w:ascii="Arial" w:hAnsi="Arial"/>
                <w:b/>
                <w:sz w:val="22"/>
                <w:szCs w:val="22"/>
              </w:rPr>
            </w:pPr>
          </w:p>
        </w:tc>
      </w:tr>
      <w:tr w:rsidR="003F4E89" w:rsidRPr="006F7C57" w:rsidTr="003F4E89">
        <w:trPr>
          <w:trHeight w:hRule="exact" w:val="3243"/>
        </w:trPr>
        <w:tc>
          <w:tcPr>
            <w:tcW w:w="1920" w:type="dxa"/>
          </w:tcPr>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b/>
                <w:sz w:val="22"/>
                <w:szCs w:val="22"/>
              </w:rPr>
              <w:t>Attributes</w:t>
            </w:r>
          </w:p>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Equipment/</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Environmental Qualification</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Temperature</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Humidity</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Radiation</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Pressure</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Voltage</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73" w:lineRule="exact"/>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Vibration</w:t>
            </w:r>
          </w:p>
        </w:tc>
        <w:tc>
          <w:tcPr>
            <w:tcW w:w="7560" w:type="dxa"/>
          </w:tcPr>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b/>
                <w:bCs/>
                <w:sz w:val="22"/>
                <w:szCs w:val="22"/>
              </w:rPr>
              <w:t>Inspection Activity</w:t>
            </w:r>
          </w:p>
          <w:p w:rsidR="00121A93" w:rsidRPr="006F7C57" w:rsidRDefault="00121A93"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Verify that equipment qualification is suitable for the environment expected under all conditions.</w:t>
            </w: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3F4E89" w:rsidRPr="006F7C57" w:rsidRDefault="003F4E89" w:rsidP="003F4E8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73" w:lineRule="exact"/>
              <w:rPr>
                <w:rFonts w:ascii="Arial" w:hAnsi="Arial"/>
                <w:sz w:val="22"/>
                <w:szCs w:val="22"/>
              </w:rPr>
            </w:pPr>
            <w:r w:rsidRPr="006F7C57">
              <w:rPr>
                <w:rFonts w:ascii="Arial" w:hAnsi="Arial"/>
                <w:sz w:val="22"/>
                <w:szCs w:val="22"/>
              </w:rPr>
              <w:t>Example:  Verify equipment is qualified for room temperatures under accident conditions.</w:t>
            </w:r>
          </w:p>
        </w:tc>
      </w:tr>
      <w:tr w:rsidR="0087311C" w:rsidRPr="006F7C57" w:rsidTr="003F4E89">
        <w:trPr>
          <w:trHeight w:hRule="exact" w:val="3243"/>
        </w:trPr>
        <w:tc>
          <w:tcPr>
            <w:tcW w:w="1920" w:type="dxa"/>
          </w:tcPr>
          <w:p w:rsidR="0087311C" w:rsidRPr="006F7C57" w:rsidRDefault="0087311C" w:rsidP="00C32595">
            <w:pPr>
              <w:rPr>
                <w:rFonts w:ascii="Arial" w:hAnsi="Arial"/>
                <w:sz w:val="22"/>
                <w:szCs w:val="22"/>
              </w:rPr>
            </w:pP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Equipment Protection</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fire</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flood</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missile</w:t>
            </w:r>
          </w:p>
          <w:p w:rsidR="0087311C" w:rsidRPr="006F7C57" w:rsidRDefault="0087311C" w:rsidP="00C32595">
            <w:pPr>
              <w:widowControl/>
              <w:tabs>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hanging="252"/>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high energy line break</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HVAC</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sym w:font="WP TypographicSymbols" w:char="0024"/>
            </w:r>
            <w:r w:rsidRPr="006F7C57">
              <w:rPr>
                <w:rFonts w:ascii="Arial" w:hAnsi="Arial"/>
                <w:sz w:val="22"/>
                <w:szCs w:val="22"/>
              </w:rPr>
              <w:t xml:space="preserve"> freezing</w:t>
            </w:r>
          </w:p>
        </w:tc>
        <w:tc>
          <w:tcPr>
            <w:tcW w:w="7560" w:type="dxa"/>
          </w:tcPr>
          <w:p w:rsidR="0087311C" w:rsidRPr="006F7C57" w:rsidRDefault="0087311C" w:rsidP="00C32595">
            <w:pPr>
              <w:rPr>
                <w:rFonts w:ascii="Arial" w:hAnsi="Arial"/>
                <w:sz w:val="22"/>
                <w:szCs w:val="22"/>
              </w:rPr>
            </w:pP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equipment is adequately protected.</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87311C" w:rsidRPr="006F7C57" w:rsidRDefault="0087311C" w:rsidP="00C32595">
            <w:pPr>
              <w:widowControl/>
              <w:numPr>
                <w:ilvl w:val="0"/>
                <w:numId w:val="4"/>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right="-180" w:hanging="252"/>
              <w:rPr>
                <w:rFonts w:ascii="Arial" w:hAnsi="Arial"/>
                <w:sz w:val="22"/>
                <w:szCs w:val="22"/>
              </w:rPr>
            </w:pPr>
            <w:r w:rsidRPr="006F7C57">
              <w:rPr>
                <w:rFonts w:ascii="Arial" w:hAnsi="Arial"/>
                <w:sz w:val="22"/>
                <w:szCs w:val="22"/>
              </w:rPr>
              <w:t>Example:  Verify freeze protection adequate for CST level instrumentation.</w:t>
            </w:r>
          </w:p>
          <w:p w:rsidR="0087311C" w:rsidRPr="006F7C57" w:rsidRDefault="0087311C" w:rsidP="00C32595">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Arial" w:hAnsi="Arial"/>
                <w:sz w:val="22"/>
                <w:szCs w:val="22"/>
              </w:rPr>
            </w:pPr>
          </w:p>
          <w:p w:rsidR="0087311C" w:rsidRPr="006F7C57" w:rsidRDefault="0087311C" w:rsidP="00C32595">
            <w:pPr>
              <w:widowControl/>
              <w:numPr>
                <w:ilvl w:val="0"/>
                <w:numId w:val="4"/>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right="-180" w:hanging="252"/>
              <w:rPr>
                <w:rFonts w:ascii="Arial" w:hAnsi="Arial"/>
                <w:sz w:val="22"/>
                <w:szCs w:val="22"/>
              </w:rPr>
            </w:pPr>
            <w:r w:rsidRPr="006F7C57">
              <w:rPr>
                <w:rFonts w:ascii="Arial" w:hAnsi="Arial"/>
                <w:sz w:val="22"/>
                <w:szCs w:val="22"/>
              </w:rPr>
              <w:t>Example:  Verify that conditions and modifications identified by the licensee</w:t>
            </w:r>
            <w:r w:rsidRPr="006F7C57">
              <w:rPr>
                <w:rFonts w:ascii="Arial" w:hAnsi="Arial"/>
                <w:sz w:val="22"/>
                <w:szCs w:val="22"/>
              </w:rPr>
              <w:sym w:font="WP TypographicSymbols" w:char="003D"/>
            </w:r>
            <w:r w:rsidRPr="006F7C57">
              <w:rPr>
                <w:rFonts w:ascii="Arial" w:hAnsi="Arial"/>
                <w:sz w:val="22"/>
                <w:szCs w:val="22"/>
              </w:rPr>
              <w:t>s high energy line break analysis have been implemented to protect selected highly risk-significant components.</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tc>
      </w:tr>
      <w:tr w:rsidR="0087311C" w:rsidRPr="006F7C57" w:rsidTr="003F4E89">
        <w:trPr>
          <w:trHeight w:hRule="exact" w:val="3243"/>
        </w:trPr>
        <w:tc>
          <w:tcPr>
            <w:tcW w:w="1920" w:type="dxa"/>
          </w:tcPr>
          <w:p w:rsidR="0087311C" w:rsidRPr="006F7C57" w:rsidRDefault="0087311C" w:rsidP="00C32595">
            <w:pPr>
              <w:rPr>
                <w:rFonts w:ascii="Arial" w:hAnsi="Arial"/>
                <w:sz w:val="22"/>
                <w:szCs w:val="22"/>
              </w:rPr>
            </w:pP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Component Inputs/Outputs</w:t>
            </w:r>
          </w:p>
        </w:tc>
        <w:tc>
          <w:tcPr>
            <w:tcW w:w="7560" w:type="dxa"/>
          </w:tcPr>
          <w:p w:rsidR="0087311C" w:rsidRPr="006F7C57" w:rsidRDefault="0087311C" w:rsidP="00C32595">
            <w:pPr>
              <w:rPr>
                <w:rFonts w:ascii="Arial" w:hAnsi="Arial"/>
                <w:sz w:val="22"/>
                <w:szCs w:val="22"/>
              </w:rPr>
            </w:pP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component inputs and outputs are suitable for application and will be acceptable under accident/event conditions.</w:t>
            </w:r>
          </w:p>
          <w:p w:rsidR="0087311C" w:rsidRPr="006F7C57" w:rsidRDefault="0087311C" w:rsidP="00C325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87311C" w:rsidRPr="006F7C57" w:rsidRDefault="0087311C" w:rsidP="00C32595">
            <w:pPr>
              <w:widowControl/>
              <w:numPr>
                <w:ilvl w:val="0"/>
                <w:numId w:val="5"/>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 w:right="-180" w:hanging="12"/>
              <w:rPr>
                <w:rFonts w:ascii="Arial" w:hAnsi="Arial"/>
                <w:sz w:val="22"/>
                <w:szCs w:val="22"/>
              </w:rPr>
            </w:pPr>
            <w:r w:rsidRPr="006F7C57">
              <w:rPr>
                <w:rFonts w:ascii="Arial" w:hAnsi="Arial"/>
                <w:sz w:val="22"/>
                <w:szCs w:val="22"/>
              </w:rPr>
              <w:t>Example:  Verify that valve fails in the safe configuration.</w:t>
            </w:r>
          </w:p>
          <w:p w:rsidR="0087311C" w:rsidRPr="006F7C57" w:rsidRDefault="0087311C" w:rsidP="00C32595">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Arial" w:hAnsi="Arial"/>
                <w:sz w:val="22"/>
                <w:szCs w:val="22"/>
              </w:rPr>
            </w:pPr>
          </w:p>
          <w:p w:rsidR="0087311C" w:rsidRPr="006F7C57" w:rsidRDefault="0087311C" w:rsidP="00C32595">
            <w:pPr>
              <w:widowControl/>
              <w:numPr>
                <w:ilvl w:val="0"/>
                <w:numId w:val="5"/>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 w:right="-180" w:hanging="12"/>
              <w:rPr>
                <w:rFonts w:ascii="Arial" w:hAnsi="Arial"/>
                <w:sz w:val="22"/>
                <w:szCs w:val="22"/>
              </w:rPr>
            </w:pPr>
            <w:r w:rsidRPr="006F7C57">
              <w:rPr>
                <w:rFonts w:ascii="Arial" w:hAnsi="Arial"/>
                <w:sz w:val="22"/>
                <w:szCs w:val="22"/>
              </w:rPr>
              <w:t>Example:  Verify that required inputs to components, such as coolant flow, electrical voltage, and control air necessary for proper component operation are provided.</w:t>
            </w:r>
          </w:p>
        </w:tc>
      </w:tr>
    </w:tbl>
    <w:p w:rsidR="00D465B0" w:rsidRPr="006F7C57" w:rsidRDefault="00D465B0"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rPr>
          <w:rFonts w:ascii="Arial" w:hAnsi="Arial"/>
          <w:b/>
          <w:bCs/>
          <w:sz w:val="22"/>
          <w:szCs w:val="22"/>
        </w:rPr>
      </w:pPr>
    </w:p>
    <w:p w:rsidR="00D465B0" w:rsidRPr="006F7C57" w:rsidRDefault="00D465B0"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rPr>
          <w:rFonts w:ascii="Arial" w:hAnsi="Arial"/>
          <w:b/>
          <w:bCs/>
          <w:sz w:val="22"/>
          <w:szCs w:val="22"/>
        </w:rPr>
      </w:pPr>
    </w:p>
    <w:p w:rsidR="00A52119" w:rsidRPr="006F7C57" w:rsidRDefault="00A52119"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rPr>
          <w:rFonts w:ascii="Arial" w:hAnsi="Arial"/>
          <w:b/>
          <w:bCs/>
          <w:sz w:val="22"/>
          <w:szCs w:val="22"/>
        </w:rPr>
        <w:sectPr w:rsidR="00A52119" w:rsidRPr="006F7C57" w:rsidSect="006F7C57">
          <w:footerReference w:type="even" r:id="rId18"/>
          <w:footerReference w:type="default" r:id="rId19"/>
          <w:type w:val="nextColumn"/>
          <w:pgSz w:w="12240" w:h="15840"/>
          <w:pgMar w:top="1440" w:right="1440" w:bottom="1440" w:left="1440" w:header="1440" w:footer="1440" w:gutter="0"/>
          <w:pgNumType w:start="1"/>
          <w:cols w:space="720"/>
          <w:noEndnote/>
          <w:docGrid w:linePitch="326"/>
        </w:sectPr>
      </w:pPr>
    </w:p>
    <w:p w:rsidR="002E08B2" w:rsidRPr="006F7C57" w:rsidRDefault="002E08B2" w:rsidP="00F300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outlineLvl w:val="0"/>
        <w:rPr>
          <w:rFonts w:ascii="Arial" w:hAnsi="Arial"/>
          <w:b/>
          <w:bCs/>
          <w:sz w:val="22"/>
          <w:szCs w:val="22"/>
        </w:rPr>
      </w:pPr>
      <w:r w:rsidRPr="006F7C57">
        <w:rPr>
          <w:rFonts w:ascii="Arial" w:hAnsi="Arial"/>
          <w:b/>
          <w:bCs/>
          <w:sz w:val="22"/>
          <w:szCs w:val="22"/>
        </w:rPr>
        <w:lastRenderedPageBreak/>
        <w:t xml:space="preserve">Appendix </w:t>
      </w:r>
      <w:r w:rsidR="008E02D5" w:rsidRPr="006F7C57">
        <w:rPr>
          <w:rFonts w:ascii="Arial" w:hAnsi="Arial"/>
          <w:b/>
          <w:bCs/>
          <w:sz w:val="22"/>
          <w:szCs w:val="22"/>
        </w:rPr>
        <w:t>2</w:t>
      </w:r>
      <w:r w:rsidRPr="006F7C57">
        <w:rPr>
          <w:rFonts w:ascii="Arial" w:hAnsi="Arial"/>
          <w:b/>
          <w:bCs/>
          <w:sz w:val="22"/>
          <w:szCs w:val="22"/>
        </w:rPr>
        <w:t>, Component Design Review Considerations</w:t>
      </w:r>
    </w:p>
    <w:p w:rsidR="002E08B2" w:rsidRPr="006F7C57" w:rsidRDefault="002E08B2" w:rsidP="006F7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7"/>
        <w:jc w:val="both"/>
        <w:rPr>
          <w:rFonts w:ascii="Arial" w:hAnsi="Arial"/>
          <w:sz w:val="22"/>
          <w:szCs w:val="22"/>
        </w:rPr>
      </w:pPr>
    </w:p>
    <w:p w:rsidR="002E08B2"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080"/>
        <w:jc w:val="both"/>
        <w:outlineLvl w:val="0"/>
        <w:rPr>
          <w:rFonts w:ascii="Arial" w:hAnsi="Arial"/>
          <w:sz w:val="22"/>
          <w:szCs w:val="22"/>
        </w:rPr>
      </w:pPr>
      <w:r w:rsidRPr="006F7C57">
        <w:rPr>
          <w:rFonts w:ascii="Arial" w:hAnsi="Arial"/>
          <w:sz w:val="22"/>
          <w:szCs w:val="22"/>
          <w:u w:val="single"/>
        </w:rPr>
        <w:t>Valves</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2E08B2" w:rsidP="00D906F1">
      <w:pPr>
        <w:widowControl/>
        <w:tabs>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r w:rsidRPr="006F7C57">
        <w:rPr>
          <w:rFonts w:ascii="Arial" w:hAnsi="Arial"/>
          <w:sz w:val="22"/>
          <w:szCs w:val="22"/>
        </w:rPr>
        <w:t>1.</w:t>
      </w:r>
      <w:r w:rsidRPr="006F7C57">
        <w:rPr>
          <w:rFonts w:ascii="Arial" w:hAnsi="Arial"/>
          <w:sz w:val="22"/>
          <w:szCs w:val="22"/>
        </w:rPr>
        <w:tab/>
        <w:t>Are the permissive interlocks appropriate?</w:t>
      </w:r>
    </w:p>
    <w:p w:rsidR="00D906F1" w:rsidRPr="006F7C57" w:rsidRDefault="00D906F1" w:rsidP="00D906F1">
      <w:pPr>
        <w:widowControl/>
        <w:tabs>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2E08B2"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2.</w:t>
      </w:r>
      <w:r w:rsidRPr="006F7C57">
        <w:rPr>
          <w:rFonts w:ascii="Arial" w:hAnsi="Arial"/>
          <w:sz w:val="22"/>
          <w:szCs w:val="22"/>
        </w:rPr>
        <w:tab/>
        <w:t>Will the valve function at the pressures and differential pressures that will exist during transient/accident conditions?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2E08B2" w:rsidP="00D906F1">
      <w:pPr>
        <w:widowControl/>
        <w:tabs>
          <w:tab w:val="left" w:pos="36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r w:rsidRPr="006F7C57">
        <w:rPr>
          <w:rFonts w:ascii="Arial" w:hAnsi="Arial"/>
          <w:sz w:val="22"/>
          <w:szCs w:val="22"/>
        </w:rPr>
        <w:t>3.</w:t>
      </w:r>
      <w:r w:rsidRPr="006F7C57">
        <w:rPr>
          <w:rFonts w:ascii="Arial" w:hAnsi="Arial"/>
          <w:sz w:val="22"/>
          <w:szCs w:val="22"/>
        </w:rPr>
        <w:tab/>
        <w:t>Will the control and indication power supply be adequate for system function?</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2E08B2" w:rsidP="00D906F1">
      <w:pPr>
        <w:widowControl/>
        <w:tabs>
          <w:tab w:val="left" w:pos="36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r w:rsidRPr="006F7C57">
        <w:rPr>
          <w:rFonts w:ascii="Arial" w:hAnsi="Arial"/>
          <w:sz w:val="22"/>
          <w:szCs w:val="22"/>
        </w:rPr>
        <w:t>4.</w:t>
      </w:r>
      <w:r w:rsidRPr="006F7C57">
        <w:rPr>
          <w:rFonts w:ascii="Arial" w:hAnsi="Arial"/>
          <w:sz w:val="22"/>
          <w:szCs w:val="22"/>
        </w:rPr>
        <w:tab/>
        <w:t>Is the control logic consistent with the system functional requirements?</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2E08B2"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r w:rsidRPr="006F7C57">
        <w:rPr>
          <w:rFonts w:ascii="Arial" w:hAnsi="Arial"/>
          <w:sz w:val="22"/>
          <w:szCs w:val="22"/>
        </w:rPr>
        <w:t>5.</w:t>
      </w:r>
      <w:r w:rsidRPr="006F7C57">
        <w:rPr>
          <w:rFonts w:ascii="Arial" w:hAnsi="Arial"/>
          <w:sz w:val="22"/>
          <w:szCs w:val="22"/>
        </w:rPr>
        <w:tab/>
        <w:t>What manual actions are required to back up and/or correct a degraded function?</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outlineLvl w:val="0"/>
        <w:rPr>
          <w:rFonts w:ascii="Arial" w:hAnsi="Arial"/>
          <w:sz w:val="22"/>
          <w:szCs w:val="22"/>
        </w:rPr>
      </w:pPr>
      <w:r w:rsidRPr="006F7C57">
        <w:rPr>
          <w:rFonts w:ascii="Arial" w:hAnsi="Arial"/>
          <w:sz w:val="22"/>
          <w:szCs w:val="22"/>
          <w:u w:val="single"/>
        </w:rPr>
        <w:t>Pumps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1.</w:t>
      </w:r>
      <w:r w:rsidRPr="006F7C57">
        <w:rPr>
          <w:rFonts w:ascii="Arial" w:hAnsi="Arial"/>
          <w:sz w:val="22"/>
          <w:szCs w:val="22"/>
        </w:rPr>
        <w:tab/>
        <w:t xml:space="preserve">Is </w:t>
      </w:r>
      <w:r w:rsidR="002E08B2" w:rsidRPr="006F7C57">
        <w:rPr>
          <w:rFonts w:ascii="Arial" w:hAnsi="Arial"/>
          <w:sz w:val="22"/>
          <w:szCs w:val="22"/>
        </w:rPr>
        <w:t>the pump capable of supplying required flow at required pressures under transient/accident conditions?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Is adequate net positive suction head (NPSH) available under all operating conditions?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Is the permissive interlock and control logic appropriate for the system function?</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Is the pump control adequately designed for automatic operation?</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5.</w:t>
      </w:r>
      <w:r w:rsidRPr="006F7C57">
        <w:rPr>
          <w:rFonts w:ascii="Arial" w:hAnsi="Arial"/>
          <w:sz w:val="22"/>
          <w:szCs w:val="22"/>
        </w:rPr>
        <w:tab/>
      </w:r>
      <w:r w:rsidR="002E08B2" w:rsidRPr="006F7C57">
        <w:rPr>
          <w:rFonts w:ascii="Arial" w:hAnsi="Arial"/>
          <w:sz w:val="22"/>
          <w:szCs w:val="22"/>
        </w:rPr>
        <w:t>When manual control is required, do the operating procedures appropriately describe necessary operator actions?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6.</w:t>
      </w:r>
      <w:r w:rsidRPr="006F7C57">
        <w:rPr>
          <w:rFonts w:ascii="Arial" w:hAnsi="Arial"/>
          <w:sz w:val="22"/>
          <w:szCs w:val="22"/>
        </w:rPr>
        <w:tab/>
      </w:r>
      <w:r w:rsidR="002E08B2" w:rsidRPr="006F7C57">
        <w:rPr>
          <w:rFonts w:ascii="Arial" w:hAnsi="Arial"/>
          <w:sz w:val="22"/>
          <w:szCs w:val="22"/>
        </w:rPr>
        <w:t>What manual actions are required to back up and/or correct a degraded function?</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7.</w:t>
      </w:r>
      <w:r w:rsidRPr="006F7C57">
        <w:rPr>
          <w:rFonts w:ascii="Arial" w:hAnsi="Arial"/>
          <w:sz w:val="22"/>
          <w:szCs w:val="22"/>
        </w:rPr>
        <w:tab/>
      </w:r>
      <w:r w:rsidR="002E08B2" w:rsidRPr="006F7C57">
        <w:rPr>
          <w:rFonts w:ascii="Arial" w:hAnsi="Arial"/>
          <w:sz w:val="22"/>
          <w:szCs w:val="22"/>
        </w:rPr>
        <w:t>Has the motive power required for the pump during transient/accident conditions been correctly estimated and included in the normal and emergency power supplies?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8.</w:t>
      </w:r>
      <w:r w:rsidRPr="006F7C57">
        <w:rPr>
          <w:rFonts w:ascii="Arial" w:hAnsi="Arial"/>
          <w:sz w:val="22"/>
          <w:szCs w:val="22"/>
        </w:rPr>
        <w:tab/>
      </w:r>
      <w:r w:rsidR="002E08B2" w:rsidRPr="006F7C57">
        <w:rPr>
          <w:rFonts w:ascii="Arial" w:hAnsi="Arial"/>
          <w:sz w:val="22"/>
          <w:szCs w:val="22"/>
        </w:rPr>
        <w:t>Do vendor data and specifications support sustained operations at low flow rates?</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r w:rsidRPr="006F7C57">
        <w:rPr>
          <w:rFonts w:ascii="Arial" w:hAnsi="Arial"/>
          <w:sz w:val="22"/>
          <w:szCs w:val="22"/>
        </w:rPr>
        <w:t>9.</w:t>
      </w:r>
      <w:r w:rsidRPr="006F7C57">
        <w:rPr>
          <w:rFonts w:ascii="Arial" w:hAnsi="Arial"/>
          <w:sz w:val="22"/>
          <w:szCs w:val="22"/>
        </w:rPr>
        <w:tab/>
      </w:r>
      <w:r w:rsidR="002E08B2" w:rsidRPr="006F7C57">
        <w:rPr>
          <w:rFonts w:ascii="Arial" w:hAnsi="Arial"/>
          <w:sz w:val="22"/>
          <w:szCs w:val="22"/>
        </w:rPr>
        <w:t>Is the design and quality of bearing and seal cooling systems acceptable?</w:t>
      </w:r>
    </w:p>
    <w:p w:rsidR="00D906F1" w:rsidRPr="006F7C57" w:rsidRDefault="00D906F1" w:rsidP="00D906F1">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jc w:val="both"/>
        <w:rPr>
          <w:rFonts w:ascii="Arial" w:hAnsi="Arial"/>
          <w:sz w:val="22"/>
          <w:szCs w:val="22"/>
        </w:rPr>
      </w:pPr>
    </w:p>
    <w:p w:rsidR="002E08B2" w:rsidRPr="006F7C57" w:rsidRDefault="002E08B2" w:rsidP="00F300E9">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sz w:val="22"/>
          <w:szCs w:val="22"/>
        </w:rPr>
      </w:pPr>
      <w:r w:rsidRPr="006F7C57">
        <w:rPr>
          <w:rFonts w:ascii="Arial" w:hAnsi="Arial"/>
          <w:sz w:val="22"/>
          <w:szCs w:val="22"/>
          <w:u w:val="single"/>
        </w:rPr>
        <w:t>Instrumentation</w:t>
      </w:r>
      <w:r w:rsidRPr="006F7C57">
        <w:rPr>
          <w:rFonts w:ascii="Arial" w:hAnsi="Arial"/>
          <w:sz w:val="22"/>
          <w:szCs w:val="22"/>
        </w:rPr>
        <w:t xml:space="preserve"> </w:t>
      </w:r>
    </w:p>
    <w:p w:rsidR="00342A6C" w:rsidRPr="006F7C57" w:rsidRDefault="00342A6C" w:rsidP="00342A6C">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the required plant parameters used as inputs to the initiation and control system?</w:t>
      </w:r>
    </w:p>
    <w:p w:rsidR="00342A6C"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 xml:space="preserve">If operator intervention is required in certain scenarios, have appropriate alarms and </w:t>
      </w:r>
      <w:r w:rsidRPr="006F7C57">
        <w:rPr>
          <w:rFonts w:ascii="Arial" w:hAnsi="Arial"/>
          <w:sz w:val="22"/>
          <w:szCs w:val="22"/>
        </w:rPr>
        <w:t>i</w:t>
      </w:r>
      <w:r w:rsidR="002E08B2" w:rsidRPr="006F7C57">
        <w:rPr>
          <w:rFonts w:ascii="Arial" w:hAnsi="Arial"/>
          <w:sz w:val="22"/>
          <w:szCs w:val="22"/>
        </w:rPr>
        <w:t>ndications been provided?</w:t>
      </w:r>
    </w:p>
    <w:p w:rsidR="006F7C57" w:rsidRDefault="006F7C57"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sectPr w:rsidR="006F7C57" w:rsidSect="006F7C57">
          <w:footerReference w:type="default" r:id="rId20"/>
          <w:type w:val="nextColumn"/>
          <w:pgSz w:w="12240" w:h="15840"/>
          <w:pgMar w:top="1440" w:right="1440" w:bottom="1440" w:left="1440" w:header="1440" w:footer="1440" w:gutter="0"/>
          <w:pgNumType w:start="1"/>
          <w:cols w:space="720"/>
          <w:noEndnote/>
          <w:docGrid w:linePitch="326"/>
        </w:sectPr>
      </w:pPr>
    </w:p>
    <w:p w:rsidR="00342A6C"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range, accuracy, and setpoint of instrumentation adequate?</w:t>
      </w:r>
    </w:p>
    <w:p w:rsidR="00342A6C" w:rsidRPr="006F7C57" w:rsidRDefault="00342A6C" w:rsidP="00342A6C">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Are the specified surveillance and calibrations of such instrumentation acceptable?</w:t>
      </w:r>
    </w:p>
    <w:p w:rsidR="00342A6C" w:rsidRPr="006F7C57" w:rsidRDefault="00342A6C" w:rsidP="00342A6C">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342A6C"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sz w:val="22"/>
          <w:szCs w:val="22"/>
        </w:rPr>
      </w:pPr>
      <w:r w:rsidRPr="006F7C57">
        <w:rPr>
          <w:rFonts w:ascii="Arial" w:hAnsi="Arial"/>
          <w:sz w:val="22"/>
          <w:szCs w:val="22"/>
          <w:u w:val="single"/>
        </w:rPr>
        <w:t>Circuit Breakers and Fuses</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Is the breaker control logic adequate to fulfill the functional requirements?</w:t>
      </w:r>
    </w:p>
    <w:p w:rsidR="00342A6C"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Is the short circuit rating in accordance with the short circuit duty?</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breakers and fuses properly rated for the load current capability?</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Are breakers and fuses properly rated for DC operation?</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sz w:val="22"/>
          <w:szCs w:val="22"/>
        </w:rPr>
      </w:pPr>
      <w:r w:rsidRPr="006F7C57">
        <w:rPr>
          <w:rFonts w:ascii="Arial" w:hAnsi="Arial"/>
          <w:sz w:val="22"/>
          <w:szCs w:val="22"/>
          <w:u w:val="single"/>
        </w:rPr>
        <w:t>Cables</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cables rated to handle full load at the environmental temperature expected?</w:t>
      </w:r>
    </w:p>
    <w:p w:rsidR="00342A6C"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Are cables properly rated for short circuit capability?</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cables properly rated for voltage requirements for the loads?</w:t>
      </w:r>
    </w:p>
    <w:p w:rsidR="002E08B2" w:rsidRPr="006F7C57" w:rsidRDefault="002E08B2" w:rsidP="007A43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sz w:val="22"/>
          <w:szCs w:val="22"/>
        </w:rPr>
      </w:pPr>
      <w:r w:rsidRPr="006F7C57">
        <w:rPr>
          <w:rFonts w:ascii="Arial" w:hAnsi="Arial"/>
          <w:sz w:val="22"/>
          <w:szCs w:val="22"/>
          <w:u w:val="single"/>
        </w:rPr>
        <w:t>Electrical Loads</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Have electrical loads been analyzed to function properly under the expected lowest and highest voltage conditions?</w:t>
      </w:r>
    </w:p>
    <w:p w:rsidR="00342A6C"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Have loads been analyzed for their inrush and full load currents?</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Have loads been analyzed for their electrical protection requirements?</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2E08B2" w:rsidP="00F300E9">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sz w:val="22"/>
          <w:szCs w:val="22"/>
        </w:rPr>
      </w:pPr>
      <w:r w:rsidRPr="006F7C57">
        <w:rPr>
          <w:rFonts w:ascii="Arial" w:hAnsi="Arial"/>
          <w:sz w:val="22"/>
          <w:szCs w:val="22"/>
          <w:u w:val="single"/>
        </w:rPr>
        <w:t>As-built System</w:t>
      </w:r>
      <w:r w:rsidRPr="006F7C57">
        <w:rPr>
          <w:rFonts w:ascii="Arial" w:hAnsi="Arial"/>
          <w:sz w:val="22"/>
          <w:szCs w:val="22"/>
        </w:rPr>
        <w:t xml:space="preserve">  </w:t>
      </w:r>
    </w:p>
    <w:p w:rsidR="00342A6C" w:rsidRPr="006F7C57" w:rsidRDefault="00342A6C" w:rsidP="00342A6C">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service water flow capacities sufficient with the minimum number of pumps available under accident conditions?</w:t>
      </w:r>
    </w:p>
    <w:p w:rsidR="00342A6C"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Have modified equipment components falling under the scope of 10 CFR 50.49 been thoroughly evaluated for environmental equipment qualification considerations such as temperature, radiation, and humidity?</w:t>
      </w:r>
    </w:p>
    <w:p w:rsidR="00342A6C"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342A6C" w:rsidP="00342A6C">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modifications to the system consistent with the original design and licensing bases?</w:t>
      </w:r>
    </w:p>
    <w:p w:rsidR="001A511A" w:rsidRPr="006F7C57" w:rsidRDefault="001A511A" w:rsidP="006A091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b/>
          <w:bCs/>
          <w:sz w:val="22"/>
          <w:szCs w:val="22"/>
        </w:rPr>
        <w:sectPr w:rsidR="001A511A" w:rsidRPr="006F7C57" w:rsidSect="006F7C57">
          <w:footerReference w:type="default" r:id="rId21"/>
          <w:pgSz w:w="12240" w:h="15840"/>
          <w:pgMar w:top="1440" w:right="1440" w:bottom="1440" w:left="1440" w:header="1440" w:footer="1440" w:gutter="0"/>
          <w:pgNumType w:start="1"/>
          <w:cols w:space="720"/>
          <w:noEndnote/>
          <w:docGrid w:linePitch="326"/>
        </w:sectPr>
      </w:pPr>
    </w:p>
    <w:p w:rsidR="006A091E" w:rsidRPr="006F7C57" w:rsidRDefault="006A091E" w:rsidP="00F300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outlineLvl w:val="0"/>
        <w:rPr>
          <w:rFonts w:ascii="Arial" w:hAnsi="Arial"/>
          <w:sz w:val="22"/>
          <w:szCs w:val="22"/>
        </w:rPr>
      </w:pPr>
      <w:r w:rsidRPr="006F7C57">
        <w:rPr>
          <w:rFonts w:ascii="Arial" w:hAnsi="Arial"/>
          <w:b/>
          <w:bCs/>
          <w:sz w:val="22"/>
          <w:szCs w:val="22"/>
        </w:rPr>
        <w:lastRenderedPageBreak/>
        <w:t xml:space="preserve">Appendix </w:t>
      </w:r>
      <w:r w:rsidR="008E02D5" w:rsidRPr="006F7C57">
        <w:rPr>
          <w:rFonts w:ascii="Arial" w:hAnsi="Arial"/>
          <w:b/>
          <w:bCs/>
          <w:sz w:val="22"/>
          <w:szCs w:val="22"/>
        </w:rPr>
        <w:t>3</w:t>
      </w:r>
      <w:r w:rsidRPr="006F7C57">
        <w:rPr>
          <w:rFonts w:ascii="Arial" w:hAnsi="Arial"/>
          <w:b/>
          <w:bCs/>
          <w:sz w:val="22"/>
          <w:szCs w:val="22"/>
        </w:rPr>
        <w:t>, Component Walkdown Considerations</w:t>
      </w:r>
    </w:p>
    <w:p w:rsidR="006A091E" w:rsidRPr="006F7C57" w:rsidRDefault="006A091E" w:rsidP="006A091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6A091E" w:rsidRPr="006F7C57" w:rsidRDefault="006A091E" w:rsidP="006A091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1.</w:t>
      </w:r>
      <w:r w:rsidRPr="006F7C57">
        <w:rPr>
          <w:rFonts w:ascii="Arial" w:hAnsi="Arial"/>
          <w:sz w:val="22"/>
          <w:szCs w:val="22"/>
        </w:rPr>
        <w:tab/>
      </w:r>
      <w:r w:rsidR="006A091E" w:rsidRPr="006F7C57">
        <w:rPr>
          <w:rFonts w:ascii="Arial" w:hAnsi="Arial"/>
          <w:sz w:val="22"/>
          <w:szCs w:val="22"/>
        </w:rPr>
        <w:t xml:space="preserve">Is the installed </w:t>
      </w:r>
      <w:r w:rsidR="007470F8" w:rsidRPr="006F7C57">
        <w:rPr>
          <w:rFonts w:ascii="Arial" w:hAnsi="Arial"/>
          <w:sz w:val="22"/>
          <w:szCs w:val="22"/>
        </w:rPr>
        <w:t>component consistent</w:t>
      </w:r>
      <w:r w:rsidR="006A091E" w:rsidRPr="006F7C57">
        <w:rPr>
          <w:rFonts w:ascii="Arial" w:hAnsi="Arial"/>
          <w:sz w:val="22"/>
          <w:szCs w:val="22"/>
        </w:rPr>
        <w:t xml:space="preserve"> with the piping and instrument diagram?</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2.</w:t>
      </w:r>
      <w:r w:rsidRPr="006F7C57">
        <w:rPr>
          <w:rFonts w:ascii="Arial" w:hAnsi="Arial"/>
          <w:sz w:val="22"/>
          <w:szCs w:val="22"/>
        </w:rPr>
        <w:tab/>
      </w:r>
      <w:r w:rsidR="006A091E" w:rsidRPr="006F7C57">
        <w:rPr>
          <w:rFonts w:ascii="Arial" w:hAnsi="Arial"/>
          <w:sz w:val="22"/>
          <w:szCs w:val="22"/>
        </w:rPr>
        <w:t>Will equipment and instrumentation elevations support the design function?</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r w:rsidRPr="006F7C57">
        <w:rPr>
          <w:rFonts w:ascii="Arial" w:hAnsi="Arial"/>
          <w:sz w:val="22"/>
          <w:szCs w:val="22"/>
        </w:rPr>
        <w:t>3.</w:t>
      </w:r>
      <w:r w:rsidRPr="006F7C57">
        <w:rPr>
          <w:rFonts w:ascii="Arial" w:hAnsi="Arial"/>
          <w:sz w:val="22"/>
          <w:szCs w:val="22"/>
        </w:rPr>
        <w:tab/>
      </w:r>
      <w:r w:rsidR="006A091E" w:rsidRPr="006F7C57">
        <w:rPr>
          <w:rFonts w:ascii="Arial" w:hAnsi="Arial"/>
          <w:sz w:val="22"/>
          <w:szCs w:val="22"/>
        </w:rPr>
        <w:t>Has adequate sloping of piping and instrument tubing been provided?</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4.</w:t>
      </w:r>
      <w:r w:rsidRPr="006F7C57">
        <w:rPr>
          <w:rFonts w:ascii="Arial" w:hAnsi="Arial"/>
          <w:sz w:val="22"/>
          <w:szCs w:val="22"/>
        </w:rPr>
        <w:tab/>
      </w:r>
      <w:r w:rsidR="006A091E" w:rsidRPr="006F7C57">
        <w:rPr>
          <w:rFonts w:ascii="Arial" w:hAnsi="Arial"/>
          <w:sz w:val="22"/>
          <w:szCs w:val="22"/>
        </w:rPr>
        <w:t>Are required equipment protection barriers (such as walls) and systems (such as freeze protection) in place and intact?</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5.</w:t>
      </w:r>
      <w:r w:rsidRPr="006F7C57">
        <w:rPr>
          <w:rFonts w:ascii="Arial" w:hAnsi="Arial"/>
          <w:sz w:val="22"/>
          <w:szCs w:val="22"/>
        </w:rPr>
        <w:tab/>
      </w:r>
      <w:r w:rsidR="006A091E" w:rsidRPr="006F7C57">
        <w:rPr>
          <w:rFonts w:ascii="Arial" w:hAnsi="Arial"/>
          <w:sz w:val="22"/>
          <w:szCs w:val="22"/>
        </w:rPr>
        <w:t>Does the location of the equipment make it susceptible to flooding, fire, high energy line breaks, or other environmental concerns?</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6.</w:t>
      </w:r>
      <w:r w:rsidRPr="006F7C57">
        <w:rPr>
          <w:rFonts w:ascii="Arial" w:hAnsi="Arial"/>
          <w:sz w:val="22"/>
          <w:szCs w:val="22"/>
        </w:rPr>
        <w:tab/>
      </w:r>
      <w:r w:rsidR="006A091E" w:rsidRPr="006F7C57">
        <w:rPr>
          <w:rFonts w:ascii="Arial" w:hAnsi="Arial"/>
          <w:sz w:val="22"/>
          <w:szCs w:val="22"/>
        </w:rPr>
        <w:t>Has adequate physical separation/electrical isolation been provided?</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7.</w:t>
      </w:r>
      <w:r w:rsidRPr="006F7C57">
        <w:rPr>
          <w:rFonts w:ascii="Arial" w:hAnsi="Arial"/>
          <w:sz w:val="22"/>
          <w:szCs w:val="22"/>
        </w:rPr>
        <w:tab/>
      </w:r>
      <w:r w:rsidR="006A091E" w:rsidRPr="006F7C57">
        <w:rPr>
          <w:rFonts w:ascii="Arial" w:hAnsi="Arial"/>
          <w:sz w:val="22"/>
          <w:szCs w:val="22"/>
        </w:rPr>
        <w:t xml:space="preserve">Are there any non-seismic structures or </w:t>
      </w:r>
      <w:r w:rsidR="007470F8" w:rsidRPr="006F7C57">
        <w:rPr>
          <w:rFonts w:ascii="Arial" w:hAnsi="Arial"/>
          <w:sz w:val="22"/>
          <w:szCs w:val="22"/>
        </w:rPr>
        <w:t>components surrounding</w:t>
      </w:r>
      <w:r w:rsidR="006A091E" w:rsidRPr="006F7C57">
        <w:rPr>
          <w:rFonts w:ascii="Arial" w:hAnsi="Arial"/>
          <w:sz w:val="22"/>
          <w:szCs w:val="22"/>
        </w:rPr>
        <w:t xml:space="preserve"> the components which require evaluation for impact upon the selected component?</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8.</w:t>
      </w:r>
      <w:r w:rsidRPr="006F7C57">
        <w:rPr>
          <w:rFonts w:ascii="Arial" w:hAnsi="Arial"/>
          <w:sz w:val="22"/>
          <w:szCs w:val="22"/>
        </w:rPr>
        <w:tab/>
      </w:r>
      <w:r w:rsidR="006A091E" w:rsidRPr="006F7C57">
        <w:rPr>
          <w:rFonts w:ascii="Arial" w:hAnsi="Arial"/>
          <w:sz w:val="22"/>
          <w:szCs w:val="22"/>
        </w:rPr>
        <w:t>Does the location of equipment facilitate manual operator action, if required?</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9.</w:t>
      </w:r>
      <w:r w:rsidRPr="006F7C57">
        <w:rPr>
          <w:rFonts w:ascii="Arial" w:hAnsi="Arial"/>
          <w:sz w:val="22"/>
          <w:szCs w:val="22"/>
        </w:rPr>
        <w:tab/>
      </w:r>
      <w:r w:rsidR="006A091E" w:rsidRPr="006F7C57">
        <w:rPr>
          <w:rFonts w:ascii="Arial" w:hAnsi="Arial"/>
          <w:sz w:val="22"/>
          <w:szCs w:val="22"/>
        </w:rPr>
        <w:t>Are baseplates, hangers, supports and struts installed properly?</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6A091E"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10.</w:t>
      </w:r>
      <w:r w:rsidRPr="006F7C57">
        <w:rPr>
          <w:rFonts w:ascii="Arial" w:hAnsi="Arial"/>
          <w:sz w:val="22"/>
          <w:szCs w:val="22"/>
        </w:rPr>
        <w:tab/>
      </w:r>
      <w:r w:rsidR="006A091E" w:rsidRPr="006F7C57">
        <w:rPr>
          <w:rFonts w:ascii="Arial" w:hAnsi="Arial"/>
          <w:sz w:val="22"/>
          <w:szCs w:val="22"/>
        </w:rPr>
        <w:t xml:space="preserve">Are there indications of degradations of </w:t>
      </w:r>
      <w:r w:rsidR="007470F8" w:rsidRPr="006F7C57">
        <w:rPr>
          <w:rFonts w:ascii="Arial" w:hAnsi="Arial"/>
          <w:sz w:val="22"/>
          <w:szCs w:val="22"/>
        </w:rPr>
        <w:t>equipment?</w:t>
      </w:r>
    </w:p>
    <w:p w:rsidR="00342A6C" w:rsidRPr="006F7C57" w:rsidRDefault="00342A6C" w:rsidP="00342A6C">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1A511A" w:rsidRDefault="00342A6C" w:rsidP="001A511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r w:rsidRPr="006F7C57">
        <w:rPr>
          <w:rFonts w:ascii="Arial" w:hAnsi="Arial"/>
          <w:sz w:val="22"/>
          <w:szCs w:val="22"/>
        </w:rPr>
        <w:t>11.</w:t>
      </w:r>
      <w:r w:rsidRPr="006F7C57">
        <w:rPr>
          <w:rFonts w:ascii="Arial" w:hAnsi="Arial"/>
          <w:sz w:val="22"/>
          <w:szCs w:val="22"/>
        </w:rPr>
        <w:tab/>
      </w:r>
      <w:r w:rsidR="006A091E" w:rsidRPr="006F7C57">
        <w:rPr>
          <w:rFonts w:ascii="Arial" w:hAnsi="Arial"/>
          <w:sz w:val="22"/>
          <w:szCs w:val="22"/>
        </w:rPr>
        <w:t>Are the motor-operated valve operators and check valves (particularly lift check valves) installed in the orientation required by the manufacturer?</w:t>
      </w:r>
    </w:p>
    <w:p w:rsidR="00236FB5" w:rsidRDefault="00236FB5" w:rsidP="001A511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sectPr w:rsidR="00236FB5" w:rsidSect="006F7C57">
          <w:footerReference w:type="even" r:id="rId22"/>
          <w:footerReference w:type="default" r:id="rId23"/>
          <w:type w:val="nextColumn"/>
          <w:pgSz w:w="12240" w:h="15840"/>
          <w:pgMar w:top="1440" w:right="1440" w:bottom="1440" w:left="1440" w:header="1440" w:footer="1440" w:gutter="0"/>
          <w:pgNumType w:start="0"/>
          <w:cols w:space="720"/>
          <w:noEndnote/>
          <w:docGrid w:linePitch="326"/>
        </w:sectPr>
      </w:pPr>
    </w:p>
    <w:p w:rsidR="00236FB5" w:rsidRPr="006F7C57" w:rsidRDefault="00236FB5" w:rsidP="001A511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both"/>
        <w:rPr>
          <w:rFonts w:ascii="Arial" w:hAnsi="Arial"/>
          <w:sz w:val="22"/>
          <w:szCs w:val="22"/>
        </w:rPr>
      </w:pPr>
    </w:p>
    <w:p w:rsidR="002E08B2" w:rsidRPr="006F7C57" w:rsidRDefault="002E08B2" w:rsidP="00F300E9">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center"/>
        <w:outlineLvl w:val="0"/>
        <w:rPr>
          <w:rFonts w:ascii="Arial" w:hAnsi="Arial"/>
          <w:sz w:val="22"/>
          <w:szCs w:val="22"/>
        </w:rPr>
      </w:pPr>
      <w:r w:rsidRPr="006F7C57">
        <w:rPr>
          <w:rFonts w:ascii="Arial" w:hAnsi="Arial"/>
          <w:b/>
          <w:sz w:val="22"/>
          <w:szCs w:val="22"/>
        </w:rPr>
        <w:t>Appendix</w:t>
      </w:r>
      <w:r w:rsidR="00737EB4" w:rsidRPr="006F7C57">
        <w:rPr>
          <w:rFonts w:ascii="Arial" w:hAnsi="Arial"/>
          <w:b/>
          <w:sz w:val="22"/>
          <w:szCs w:val="22"/>
        </w:rPr>
        <w:t xml:space="preserve"> </w:t>
      </w:r>
      <w:r w:rsidR="00D748B4" w:rsidRPr="006F7C57">
        <w:rPr>
          <w:rFonts w:ascii="Arial" w:hAnsi="Arial"/>
          <w:b/>
          <w:sz w:val="22"/>
          <w:szCs w:val="22"/>
        </w:rPr>
        <w:t>4</w:t>
      </w:r>
      <w:r w:rsidRPr="006F7C57">
        <w:rPr>
          <w:rFonts w:ascii="Arial" w:hAnsi="Arial"/>
          <w:b/>
          <w:sz w:val="22"/>
          <w:szCs w:val="22"/>
        </w:rPr>
        <w:t>, Sources of Information</w:t>
      </w:r>
      <w:r w:rsidRPr="006F7C57">
        <w:rPr>
          <w:rFonts w:ascii="Arial" w:hAnsi="Arial"/>
          <w:sz w:val="22"/>
          <w:szCs w:val="22"/>
        </w:rPr>
        <w:t>.</w:t>
      </w:r>
    </w:p>
    <w:p w:rsidR="00442E26" w:rsidRPr="006F7C57" w:rsidRDefault="00442E2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jc w:val="center"/>
        <w:rPr>
          <w:rFonts w:ascii="Arial" w:hAnsi="Arial"/>
          <w:sz w:val="22"/>
          <w:szCs w:val="22"/>
        </w:rPr>
      </w:pPr>
    </w:p>
    <w:tbl>
      <w:tblPr>
        <w:tblW w:w="9465" w:type="dxa"/>
        <w:tblInd w:w="300" w:type="dxa"/>
        <w:tblLayout w:type="fixed"/>
        <w:tblCellMar>
          <w:left w:w="120" w:type="dxa"/>
          <w:right w:w="120" w:type="dxa"/>
        </w:tblCellMar>
        <w:tblLook w:val="0000"/>
      </w:tblPr>
      <w:tblGrid>
        <w:gridCol w:w="2520"/>
        <w:gridCol w:w="6930"/>
        <w:gridCol w:w="15"/>
      </w:tblGrid>
      <w:tr w:rsidR="002E08B2" w:rsidRPr="006F7C57" w:rsidTr="0095426A">
        <w:trPr>
          <w:gridAfter w:val="1"/>
          <w:wAfter w:w="15" w:type="dxa"/>
          <w:cantSplit/>
          <w:tblHeader/>
        </w:trPr>
        <w:tc>
          <w:tcPr>
            <w:tcW w:w="2520" w:type="dxa"/>
            <w:tcBorders>
              <w:top w:val="single" w:sz="7" w:space="0" w:color="000000"/>
              <w:left w:val="single" w:sz="7" w:space="0" w:color="000000"/>
              <w:bottom w:val="doub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
              <w:jc w:val="center"/>
              <w:rPr>
                <w:rFonts w:ascii="Arial" w:hAnsi="Arial"/>
                <w:b/>
                <w:bCs/>
                <w:sz w:val="22"/>
                <w:szCs w:val="22"/>
              </w:rPr>
            </w:pPr>
            <w:r w:rsidRPr="006F7C57">
              <w:rPr>
                <w:rFonts w:ascii="Arial" w:hAnsi="Arial"/>
                <w:b/>
                <w:bCs/>
                <w:sz w:val="22"/>
                <w:szCs w:val="22"/>
              </w:rPr>
              <w:t>Information</w:t>
            </w:r>
          </w:p>
        </w:tc>
        <w:tc>
          <w:tcPr>
            <w:tcW w:w="6930" w:type="dxa"/>
            <w:tcBorders>
              <w:top w:val="single" w:sz="7" w:space="0" w:color="000000"/>
              <w:left w:val="single" w:sz="7" w:space="0" w:color="000000"/>
              <w:bottom w:val="doub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bCs/>
                <w:sz w:val="22"/>
                <w:szCs w:val="22"/>
              </w:rPr>
            </w:pPr>
            <w:r w:rsidRPr="006F7C57">
              <w:rPr>
                <w:rFonts w:ascii="Arial" w:hAnsi="Arial"/>
                <w:b/>
                <w:bCs/>
                <w:sz w:val="22"/>
                <w:szCs w:val="22"/>
              </w:rPr>
              <w:t>Suggested Sources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Bases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Updated Final Safety Analysis Report (UFSAR)</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Basis Documentation</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Descriptions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Calculations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Analyses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Piping &amp; Instrumentation Drawings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Significant Design Drawings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Significant Surveillance Procedures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Pre-operational Test Documents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Vendor Manuals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Licensing Bases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NRC Regulations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Plant Technical Specifications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UFSAR</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NRC Safety Evaluation Reports</w:t>
            </w:r>
          </w:p>
          <w:p w:rsidR="00CC5F8F" w:rsidRPr="006F7C57" w:rsidRDefault="00CC5F8F"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Cs/>
                <w:sz w:val="22"/>
                <w:szCs w:val="22"/>
              </w:rPr>
            </w:pPr>
            <w:ins w:id="14" w:author="Author" w:date="2012-07-17T11:21:00Z">
              <w:r w:rsidRPr="006F7C57">
                <w:rPr>
                  <w:rFonts w:ascii="Arial" w:hAnsi="Arial"/>
                  <w:bCs/>
                  <w:sz w:val="22"/>
                  <w:szCs w:val="22"/>
                </w:rPr>
                <w:t>Generic Aging Lessons Learned (GALL) Report, NUREG-1801 Final Report, Revision 2 (</w:t>
              </w:r>
              <w:r w:rsidR="00202E50" w:rsidRPr="00202E50">
                <w:rPr>
                  <w:rFonts w:ascii="Arial" w:hAnsi="Arial"/>
                  <w:bCs/>
                  <w:sz w:val="22"/>
                  <w:szCs w:val="22"/>
                </w:rPr>
                <w:fldChar w:fldCharType="begin"/>
              </w:r>
              <w:r w:rsidRPr="006F7C57">
                <w:rPr>
                  <w:rFonts w:ascii="Arial" w:hAnsi="Arial"/>
                  <w:bCs/>
                  <w:sz w:val="22"/>
                  <w:szCs w:val="22"/>
                </w:rPr>
                <w:instrText xml:space="preserve"> HYPERLINK "https://adamsxt.nrc.gov/WorkplaceXT/getContent?id=release&amp;vsId=%7B7C450F52-4C3C-4D96-8FE0-32C31079BEE4%7D&amp;objectStoreName=Main.__.Library&amp;objectType=document" </w:instrText>
              </w:r>
              <w:r w:rsidR="00202E50" w:rsidRPr="00202E50">
                <w:rPr>
                  <w:rFonts w:ascii="Arial" w:hAnsi="Arial"/>
                  <w:bCs/>
                  <w:sz w:val="22"/>
                  <w:szCs w:val="22"/>
                </w:rPr>
                <w:fldChar w:fldCharType="separate"/>
              </w:r>
              <w:r w:rsidRPr="006F7C57">
                <w:rPr>
                  <w:rStyle w:val="Hyperlink"/>
                  <w:rFonts w:ascii="Arial" w:hAnsi="Arial"/>
                  <w:bCs/>
                  <w:sz w:val="22"/>
                  <w:szCs w:val="22"/>
                </w:rPr>
                <w:t>ML103490041</w:t>
              </w:r>
              <w:r w:rsidR="00202E50" w:rsidRPr="006F7C57">
                <w:rPr>
                  <w:rFonts w:ascii="Arial" w:hAnsi="Arial"/>
                  <w:sz w:val="22"/>
                  <w:szCs w:val="22"/>
                </w:rPr>
                <w:fldChar w:fldCharType="end"/>
              </w:r>
              <w:r w:rsidRPr="006F7C57">
                <w:rPr>
                  <w:rFonts w:ascii="Arial" w:hAnsi="Arial"/>
                  <w:bCs/>
                  <w:sz w:val="22"/>
                  <w:szCs w:val="22"/>
                </w:rPr>
                <w:t>)</w:t>
              </w:r>
            </w:ins>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Applicable Accidents/Events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UFSAR</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PRA analyses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Emergency Operating Procedures (EOPs)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Changes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Modification Packages (including post modification test documents)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10 CFR 50.59 Safety Evaluations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Temporary Modifications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Work Requests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Setpoint Changes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EOP Changes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Industry Experience</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Licensee Event Reports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Bulletins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Generic Letters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Information Notices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PRA Information</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Examinations (IPE)</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or Updated PRA model results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Risk-informed inspection notebooks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Risk importance rankings for SSCs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Dominant accident sequences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Important operator actions</w:t>
            </w:r>
          </w:p>
          <w:p w:rsidR="002E08B2" w:rsidRPr="006F7C57" w:rsidRDefault="002E08B2" w:rsidP="006F7C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Examinations for External Events</w:t>
            </w:r>
          </w:p>
        </w:tc>
      </w:tr>
    </w:tbl>
    <w:p w:rsidR="001A511A" w:rsidRPr="006F7C57" w:rsidRDefault="001A511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rPr>
          <w:rFonts w:ascii="Arial" w:hAnsi="Arial"/>
          <w:bCs/>
          <w:sz w:val="22"/>
          <w:szCs w:val="22"/>
        </w:rPr>
      </w:pPr>
    </w:p>
    <w:p w:rsidR="00A52119" w:rsidRPr="006F7C57" w:rsidRDefault="00A521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rPr>
          <w:rFonts w:ascii="Arial" w:hAnsi="Arial"/>
          <w:bCs/>
          <w:sz w:val="22"/>
          <w:szCs w:val="22"/>
        </w:rPr>
        <w:sectPr w:rsidR="00A52119" w:rsidRPr="006F7C57" w:rsidSect="00236FB5">
          <w:footerReference w:type="default" r:id="rId24"/>
          <w:pgSz w:w="12240" w:h="15840"/>
          <w:pgMar w:top="1440" w:right="1440" w:bottom="1440" w:left="1440" w:header="1440" w:footer="1440" w:gutter="0"/>
          <w:pgNumType w:start="0"/>
          <w:cols w:space="720"/>
          <w:noEndnote/>
          <w:docGrid w:linePitch="326"/>
        </w:sectPr>
      </w:pPr>
    </w:p>
    <w:p w:rsidR="002E08B2" w:rsidRPr="006F7C57" w:rsidRDefault="00151A04"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outlineLvl w:val="0"/>
        <w:rPr>
          <w:rFonts w:ascii="Arial" w:hAnsi="Arial"/>
          <w:sz w:val="22"/>
          <w:szCs w:val="22"/>
        </w:rPr>
      </w:pPr>
      <w:r w:rsidRPr="006F7C57">
        <w:rPr>
          <w:rFonts w:ascii="Arial" w:hAnsi="Arial"/>
          <w:bCs/>
          <w:sz w:val="22"/>
          <w:szCs w:val="22"/>
        </w:rPr>
        <w:lastRenderedPageBreak/>
        <w:t>Att</w:t>
      </w:r>
      <w:r w:rsidR="002E08B2" w:rsidRPr="006F7C57">
        <w:rPr>
          <w:rFonts w:ascii="Arial" w:hAnsi="Arial"/>
          <w:bCs/>
          <w:sz w:val="22"/>
          <w:szCs w:val="22"/>
        </w:rPr>
        <w:t>achment 1</w:t>
      </w:r>
    </w:p>
    <w:p w:rsidR="002E08B2" w:rsidRPr="006F7C57" w:rsidRDefault="002E08B2" w:rsidP="00C431DE">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jc w:val="both"/>
        <w:rPr>
          <w:rFonts w:ascii="Arial" w:hAnsi="Arial"/>
          <w:bCs/>
          <w:sz w:val="22"/>
          <w:szCs w:val="22"/>
        </w:rPr>
      </w:pPr>
      <w:r w:rsidRPr="006F7C57">
        <w:rPr>
          <w:rFonts w:ascii="Arial" w:hAnsi="Arial"/>
          <w:sz w:val="22"/>
          <w:szCs w:val="22"/>
        </w:rPr>
        <w:tab/>
      </w:r>
      <w:r w:rsidRPr="006F7C57">
        <w:rPr>
          <w:rFonts w:ascii="Arial" w:hAnsi="Arial"/>
          <w:bCs/>
          <w:sz w:val="22"/>
          <w:szCs w:val="22"/>
        </w:rPr>
        <w:t>Revision History for IP 71111.21</w:t>
      </w:r>
    </w:p>
    <w:p w:rsidR="00C431DE" w:rsidRPr="006F7C57" w:rsidRDefault="00C431DE" w:rsidP="00C431DE">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jc w:val="both"/>
        <w:rPr>
          <w:rFonts w:ascii="Arial" w:hAnsi="Arial"/>
          <w:sz w:val="22"/>
          <w:szCs w:val="22"/>
        </w:rPr>
      </w:pPr>
    </w:p>
    <w:tbl>
      <w:tblPr>
        <w:tblStyle w:val="TableGrid"/>
        <w:tblW w:w="0" w:type="auto"/>
        <w:tblLook w:val="04A0"/>
      </w:tblPr>
      <w:tblGrid>
        <w:gridCol w:w="1463"/>
        <w:gridCol w:w="1648"/>
        <w:gridCol w:w="5779"/>
        <w:gridCol w:w="1955"/>
        <w:gridCol w:w="2331"/>
      </w:tblGrid>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Commitment Tracking Number</w:t>
            </w:r>
          </w:p>
        </w:tc>
        <w:tc>
          <w:tcPr>
            <w:tcW w:w="1435" w:type="dxa"/>
          </w:tcPr>
          <w:p w:rsidR="00236FB5" w:rsidRPr="006F7C57" w:rsidRDefault="00236FB5" w:rsidP="00236F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rPr>
                <w:rFonts w:ascii="Arial" w:hAnsi="Arial"/>
                <w:sz w:val="22"/>
                <w:szCs w:val="22"/>
              </w:rPr>
            </w:pPr>
            <w:r w:rsidRPr="006F7C57">
              <w:rPr>
                <w:rFonts w:ascii="Arial" w:hAnsi="Arial"/>
                <w:sz w:val="22"/>
                <w:szCs w:val="22"/>
              </w:rPr>
              <w:t>Accession Number</w:t>
            </w:r>
            <w:r w:rsidRPr="006F7C57" w:rsidDel="000714E0">
              <w:rPr>
                <w:rFonts w:ascii="Arial" w:hAnsi="Arial"/>
                <w:sz w:val="22"/>
                <w:szCs w:val="22"/>
              </w:rPr>
              <w:t xml:space="preserve"> </w:t>
            </w:r>
          </w:p>
          <w:p w:rsidR="00236FB5" w:rsidRPr="006F7C57" w:rsidRDefault="00236FB5" w:rsidP="00236F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rPr>
                <w:rFonts w:ascii="Arial" w:hAnsi="Arial"/>
                <w:sz w:val="22"/>
                <w:szCs w:val="22"/>
              </w:rPr>
            </w:pPr>
            <w:r w:rsidRPr="006F7C57">
              <w:rPr>
                <w:rFonts w:ascii="Arial" w:hAnsi="Arial"/>
                <w:sz w:val="22"/>
                <w:szCs w:val="22"/>
              </w:rPr>
              <w:t>Issue Date</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sz w:val="22"/>
                <w:szCs w:val="22"/>
              </w:rPr>
            </w:pPr>
            <w:r w:rsidRPr="006F7C57">
              <w:rPr>
                <w:rFonts w:ascii="Arial" w:hAnsi="Arial"/>
                <w:sz w:val="22"/>
                <w:szCs w:val="22"/>
              </w:rPr>
              <w:t>Change Notice</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sz w:val="22"/>
                <w:szCs w:val="22"/>
              </w:rPr>
            </w:pPr>
            <w:r w:rsidRPr="006F7C57">
              <w:rPr>
                <w:rFonts w:ascii="Arial" w:hAnsi="Arial"/>
                <w:sz w:val="22"/>
                <w:szCs w:val="22"/>
              </w:rPr>
              <w:t>Description of Change</w:t>
            </w:r>
          </w:p>
        </w:tc>
        <w:tc>
          <w:tcPr>
            <w:tcW w:w="198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Description of Training Required and Completion Date</w:t>
            </w: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Comment and Feedback Resolution Accession Number</w:t>
            </w:r>
          </w:p>
        </w:tc>
      </w:tr>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06/22/06</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Revision history reviewed for last four years</w:t>
            </w:r>
          </w:p>
        </w:tc>
        <w:tc>
          <w:tcPr>
            <w:tcW w:w="198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r>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06/22/06</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IP 71111.21 has been revised to clarify the margin review step of sample selection and also, the inspection resources.</w:t>
            </w:r>
          </w:p>
        </w:tc>
        <w:tc>
          <w:tcPr>
            <w:tcW w:w="198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ML061660110</w:t>
            </w:r>
          </w:p>
        </w:tc>
      </w:tr>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01/31/08</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08-005</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 xml:space="preserve">Revised to (1) provide flexibility in selection of samples in categories of components, operator actions, and operating experience; (2) generally preclude re-inspection of items previously inspected by SSDPCs and </w:t>
            </w:r>
            <w:proofErr w:type="gramStart"/>
            <w:r w:rsidRPr="006F7C57">
              <w:rPr>
                <w:rFonts w:ascii="Arial" w:hAnsi="Arial"/>
                <w:sz w:val="22"/>
                <w:szCs w:val="22"/>
              </w:rPr>
              <w:t>CDBIs.;</w:t>
            </w:r>
            <w:proofErr w:type="gramEnd"/>
            <w:r w:rsidRPr="006F7C57">
              <w:rPr>
                <w:rFonts w:ascii="Arial" w:hAnsi="Arial"/>
                <w:sz w:val="22"/>
                <w:szCs w:val="22"/>
              </w:rPr>
              <w:t xml:space="preserve"> and (3) perform CDBIs on a triennial cycle.   </w:t>
            </w:r>
          </w:p>
        </w:tc>
        <w:tc>
          <w:tcPr>
            <w:tcW w:w="1980" w:type="dxa"/>
          </w:tcPr>
          <w:p w:rsidR="00236FB5" w:rsidRPr="006F7C57" w:rsidRDefault="00236FB5" w:rsidP="00236FB5">
            <w:pPr>
              <w:widowControl/>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tc>
      </w:tr>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08/19/08</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08-024</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Guidance on re-inspecting samples inspected in previous CDBIs.  Reference to Information Notice on CDBI findings.</w:t>
            </w:r>
          </w:p>
        </w:tc>
        <w:tc>
          <w:tcPr>
            <w:tcW w:w="198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r>
      <w:tr w:rsidR="00236FB5" w:rsidTr="00236FB5">
        <w:tc>
          <w:tcPr>
            <w:tcW w:w="1463"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12/06/10</w:t>
            </w:r>
          </w:p>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10-025</w:t>
            </w:r>
          </w:p>
        </w:tc>
        <w:tc>
          <w:tcPr>
            <w:tcW w:w="594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Incorporated numerous changes to improve the IP resulting from the ROP Design Engineering Inspection Working Group (DEIWG) (ML091380189)</w:t>
            </w:r>
          </w:p>
        </w:tc>
        <w:tc>
          <w:tcPr>
            <w:tcW w:w="1980"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ML103080992</w:t>
            </w:r>
          </w:p>
        </w:tc>
      </w:tr>
      <w:tr w:rsidR="00236FB5" w:rsidTr="00236FB5">
        <w:tc>
          <w:tcPr>
            <w:tcW w:w="1463" w:type="dxa"/>
          </w:tcPr>
          <w:p w:rsidR="00236FB5" w:rsidRPr="006F7C57" w:rsidRDefault="00236FB5" w:rsidP="00236FB5">
            <w:pPr>
              <w:rPr>
                <w:rFonts w:ascii="Arial" w:hAnsi="Arial"/>
                <w:sz w:val="22"/>
                <w:szCs w:val="22"/>
              </w:rPr>
            </w:pPr>
            <w:r w:rsidRPr="006F7C57">
              <w:rPr>
                <w:rFonts w:ascii="Arial" w:hAnsi="Arial"/>
                <w:sz w:val="22"/>
                <w:szCs w:val="22"/>
              </w:rPr>
              <w:t>N/A</w:t>
            </w:r>
          </w:p>
        </w:tc>
        <w:tc>
          <w:tcPr>
            <w:tcW w:w="1435" w:type="dxa"/>
          </w:tcPr>
          <w:p w:rsidR="00236FB5" w:rsidRPr="006F7C57" w:rsidRDefault="00236FB5"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C07842">
              <w:rPr>
                <w:rFonts w:ascii="Arial" w:hAnsi="Arial"/>
                <w:sz w:val="22"/>
                <w:szCs w:val="22"/>
              </w:rPr>
              <w:t>ML12045A441</w:t>
            </w:r>
          </w:p>
          <w:p w:rsidR="00236FB5" w:rsidRPr="006F7C57" w:rsidRDefault="00E24D8B" w:rsidP="00236F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Pr>
                <w:rFonts w:ascii="Arial" w:hAnsi="Arial"/>
                <w:sz w:val="22"/>
                <w:szCs w:val="22"/>
              </w:rPr>
              <w:t>08/14</w:t>
            </w:r>
            <w:r w:rsidR="00236FB5" w:rsidRPr="006F7C57">
              <w:rPr>
                <w:rFonts w:ascii="Arial" w:hAnsi="Arial"/>
                <w:sz w:val="22"/>
                <w:szCs w:val="22"/>
              </w:rPr>
              <w:t>/12</w:t>
            </w:r>
          </w:p>
          <w:p w:rsidR="00236FB5" w:rsidRPr="006F7C57" w:rsidRDefault="00236FB5" w:rsidP="00E24D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C07842">
              <w:rPr>
                <w:rFonts w:ascii="Arial" w:hAnsi="Arial"/>
                <w:sz w:val="22"/>
                <w:szCs w:val="22"/>
              </w:rPr>
              <w:t>CN 12-</w:t>
            </w:r>
            <w:r w:rsidR="00E24D8B" w:rsidRPr="00C07842">
              <w:rPr>
                <w:rFonts w:ascii="Arial" w:hAnsi="Arial"/>
                <w:sz w:val="22"/>
                <w:szCs w:val="22"/>
              </w:rPr>
              <w:t>017</w:t>
            </w:r>
          </w:p>
        </w:tc>
        <w:tc>
          <w:tcPr>
            <w:tcW w:w="5940" w:type="dxa"/>
          </w:tcPr>
          <w:p w:rsidR="00236FB5" w:rsidRPr="006F7C57" w:rsidRDefault="00236FB5" w:rsidP="00236FB5">
            <w:pPr>
              <w:rPr>
                <w:rFonts w:ascii="Arial" w:hAnsi="Arial"/>
                <w:sz w:val="22"/>
                <w:szCs w:val="22"/>
              </w:rPr>
            </w:pPr>
            <w:r w:rsidRPr="006F7C57">
              <w:rPr>
                <w:rFonts w:ascii="Arial" w:hAnsi="Arial"/>
                <w:sz w:val="22"/>
                <w:szCs w:val="22"/>
              </w:rPr>
              <w:t>Incorporated changes to reflect verification of inspection commitments of SSCs during the period of extended operation (i.e., post-40-year operating period.)</w:t>
            </w:r>
          </w:p>
        </w:tc>
        <w:tc>
          <w:tcPr>
            <w:tcW w:w="1980" w:type="dxa"/>
          </w:tcPr>
          <w:p w:rsidR="00236FB5" w:rsidRPr="006F7C57" w:rsidRDefault="00236FB5" w:rsidP="00236FB5">
            <w:pPr>
              <w:rPr>
                <w:rFonts w:ascii="Arial" w:hAnsi="Arial"/>
                <w:sz w:val="22"/>
                <w:szCs w:val="22"/>
              </w:rPr>
            </w:pPr>
            <w:r w:rsidRPr="006F7C57">
              <w:rPr>
                <w:rFonts w:ascii="Arial" w:hAnsi="Arial"/>
                <w:sz w:val="22"/>
                <w:szCs w:val="22"/>
              </w:rPr>
              <w:t>No</w:t>
            </w:r>
          </w:p>
        </w:tc>
        <w:tc>
          <w:tcPr>
            <w:tcW w:w="2358" w:type="dxa"/>
          </w:tcPr>
          <w:p w:rsidR="00236FB5" w:rsidRPr="006F7C57" w:rsidRDefault="00236FB5" w:rsidP="00236FB5">
            <w:pPr>
              <w:rPr>
                <w:rFonts w:ascii="Arial" w:hAnsi="Arial"/>
                <w:sz w:val="22"/>
                <w:szCs w:val="22"/>
              </w:rPr>
            </w:pPr>
            <w:r w:rsidRPr="006F7C57">
              <w:rPr>
                <w:rFonts w:ascii="Arial" w:hAnsi="Arial"/>
                <w:bCs/>
                <w:sz w:val="22"/>
                <w:szCs w:val="22"/>
              </w:rPr>
              <w:t>ML12200A059</w:t>
            </w:r>
          </w:p>
          <w:p w:rsidR="00236FB5" w:rsidRPr="006F7C57" w:rsidRDefault="00236FB5" w:rsidP="00236FB5">
            <w:pPr>
              <w:rPr>
                <w:rFonts w:ascii="Arial" w:hAnsi="Arial"/>
                <w:sz w:val="22"/>
                <w:szCs w:val="22"/>
              </w:rPr>
            </w:pPr>
          </w:p>
        </w:tc>
      </w:tr>
    </w:tbl>
    <w:p w:rsidR="00236FB5" w:rsidRDefault="00236FB5">
      <w:pPr>
        <w:rPr>
          <w:rFonts w:ascii="Arial" w:hAnsi="Arial"/>
          <w:sz w:val="22"/>
          <w:szCs w:val="22"/>
        </w:rPr>
      </w:pPr>
    </w:p>
    <w:sectPr w:rsidR="00236FB5" w:rsidSect="00236FB5">
      <w:footerReference w:type="default" r:id="rId25"/>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AAB" w:rsidRDefault="004F5AAB">
      <w:r>
        <w:separator/>
      </w:r>
    </w:p>
  </w:endnote>
  <w:endnote w:type="continuationSeparator" w:id="0">
    <w:p w:rsidR="004F5AAB" w:rsidRDefault="004F5A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090D5F" w:rsidRDefault="00202E50" w:rsidP="00090D5F">
    <w:pPr>
      <w:pStyle w:val="Footer"/>
      <w:framePr w:wrap="around" w:vAnchor="text" w:hAnchor="margin" w:xAlign="center" w:y="1"/>
      <w:rPr>
        <w:rStyle w:val="PageNumber"/>
        <w:rFonts w:ascii="Arial" w:hAnsi="Arial"/>
      </w:rPr>
    </w:pPr>
    <w:r w:rsidRPr="00090D5F">
      <w:rPr>
        <w:rStyle w:val="PageNumber"/>
        <w:rFonts w:ascii="Arial" w:hAnsi="Arial"/>
      </w:rPr>
      <w:fldChar w:fldCharType="begin"/>
    </w:r>
    <w:r w:rsidR="00CE7019" w:rsidRPr="00090D5F">
      <w:rPr>
        <w:rStyle w:val="PageNumber"/>
        <w:rFonts w:ascii="Arial" w:hAnsi="Arial"/>
      </w:rPr>
      <w:instrText xml:space="preserve">PAGE  </w:instrText>
    </w:r>
    <w:r w:rsidRPr="00090D5F">
      <w:rPr>
        <w:rStyle w:val="PageNumber"/>
        <w:rFonts w:ascii="Arial" w:hAnsi="Arial"/>
      </w:rPr>
      <w:fldChar w:fldCharType="separate"/>
    </w:r>
    <w:r w:rsidR="00CE7019">
      <w:rPr>
        <w:rStyle w:val="PageNumber"/>
        <w:rFonts w:ascii="Arial" w:hAnsi="Arial"/>
        <w:noProof/>
      </w:rPr>
      <w:t>2</w:t>
    </w:r>
    <w:r w:rsidRPr="00090D5F">
      <w:rPr>
        <w:rStyle w:val="PageNumber"/>
        <w:rFonts w:ascii="Arial" w:hAnsi="Arial"/>
      </w:rPr>
      <w:fldChar w:fldCharType="end"/>
    </w:r>
  </w:p>
  <w:p w:rsidR="00CE7019" w:rsidRDefault="00CE7019" w:rsidP="004B7FFA">
    <w:pPr>
      <w:tabs>
        <w:tab w:val="left" w:pos="4110"/>
        <w:tab w:val="right" w:pos="9450"/>
      </w:tabs>
      <w:rPr>
        <w:rFonts w:ascii="Arial" w:hAnsi="Arial"/>
      </w:rPr>
    </w:pPr>
    <w:r>
      <w:rPr>
        <w:rFonts w:ascii="Arial" w:hAnsi="Arial"/>
      </w:rPr>
      <w:t>71111.21</w:t>
    </w:r>
    <w:r>
      <w:rPr>
        <w:rFonts w:ascii="Arial" w:hAnsi="Arial"/>
      </w:rPr>
      <w:tab/>
    </w:r>
    <w:r>
      <w:rPr>
        <w:rFonts w:ascii="Arial" w:hAnsi="Arial"/>
      </w:rPr>
      <w:tab/>
      <w:t>Issue Date:  12/06/10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670187" w:rsidRDefault="00CE7019" w:rsidP="006F7C57">
    <w:pPr>
      <w:tabs>
        <w:tab w:val="left" w:pos="4680"/>
        <w:tab w:val="left" w:pos="7200"/>
        <w:tab w:val="right" w:pos="9360"/>
      </w:tabs>
      <w:rPr>
        <w:rFonts w:ascii="Arial" w:hAnsi="Arial"/>
      </w:rPr>
    </w:pPr>
    <w:r w:rsidRPr="006F7C57">
      <w:rPr>
        <w:rFonts w:ascii="Arial" w:hAnsi="Arial"/>
        <w:sz w:val="22"/>
        <w:szCs w:val="22"/>
      </w:rPr>
      <w:t xml:space="preserve">Issue Date: </w:t>
    </w:r>
    <w:r>
      <w:rPr>
        <w:rFonts w:ascii="Arial" w:hAnsi="Arial"/>
        <w:sz w:val="22"/>
        <w:szCs w:val="22"/>
      </w:rPr>
      <w:t xml:space="preserve"> </w:t>
    </w:r>
    <w:r w:rsidR="00E24D8B">
      <w:rPr>
        <w:rFonts w:ascii="Arial" w:hAnsi="Arial"/>
        <w:sz w:val="22"/>
        <w:szCs w:val="22"/>
      </w:rPr>
      <w:t>08/14</w:t>
    </w:r>
    <w:r w:rsidRPr="006F7C57">
      <w:rPr>
        <w:rFonts w:ascii="Arial" w:hAnsi="Arial"/>
        <w:sz w:val="22"/>
        <w:szCs w:val="22"/>
      </w:rPr>
      <w:t>/12</w:t>
    </w:r>
    <w:r w:rsidRPr="006F7C57">
      <w:rPr>
        <w:rFonts w:ascii="Arial" w:hAnsi="Arial"/>
        <w:sz w:val="22"/>
        <w:szCs w:val="22"/>
      </w:rPr>
      <w:tab/>
      <w:t>A</w:t>
    </w:r>
    <w:r>
      <w:rPr>
        <w:rFonts w:ascii="Arial" w:hAnsi="Arial"/>
        <w:sz w:val="22"/>
        <w:szCs w:val="22"/>
      </w:rPr>
      <w:t>pp 4</w:t>
    </w:r>
    <w:r w:rsidRPr="006F7C57">
      <w:rPr>
        <w:rFonts w:ascii="Arial" w:hAnsi="Arial"/>
        <w:sz w:val="22"/>
        <w:szCs w:val="22"/>
      </w:rPr>
      <w:t>-</w:t>
    </w:r>
    <w:r>
      <w:rPr>
        <w:rFonts w:ascii="Arial" w:hAnsi="Arial"/>
        <w:sz w:val="22"/>
        <w:szCs w:val="22"/>
      </w:rPr>
      <w:t>1</w:t>
    </w:r>
    <w:r w:rsidRPr="006F7C57">
      <w:rPr>
        <w:rStyle w:val="PageNumber"/>
        <w:rFonts w:ascii="Arial" w:hAnsi="Arial"/>
        <w:sz w:val="22"/>
        <w:szCs w:val="22"/>
      </w:rPr>
      <w:tab/>
    </w:r>
    <w:r>
      <w:rPr>
        <w:rStyle w:val="PageNumber"/>
        <w:rFonts w:ascii="Arial" w:hAnsi="Arial"/>
        <w:sz w:val="22"/>
        <w:szCs w:val="22"/>
      </w:rPr>
      <w:tab/>
    </w:r>
    <w:r w:rsidRPr="006F7C57">
      <w:rPr>
        <w:rStyle w:val="PageNumber"/>
        <w:rFonts w:ascii="Arial" w:hAnsi="Arial"/>
        <w:sz w:val="22"/>
        <w:szCs w:val="22"/>
      </w:rPr>
      <w:t>71111.21</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236FB5" w:rsidRDefault="00CE7019" w:rsidP="00A52119">
    <w:pPr>
      <w:tabs>
        <w:tab w:val="center" w:pos="4680"/>
        <w:tab w:val="left" w:pos="6480"/>
        <w:tab w:val="right" w:pos="12960"/>
      </w:tabs>
      <w:ind w:right="180"/>
      <w:jc w:val="right"/>
      <w:rPr>
        <w:rFonts w:ascii="Arial" w:hAnsi="Arial"/>
        <w:sz w:val="22"/>
        <w:szCs w:val="22"/>
      </w:rPr>
    </w:pPr>
    <w:r w:rsidRPr="00236FB5">
      <w:rPr>
        <w:rFonts w:ascii="Arial" w:hAnsi="Arial"/>
        <w:sz w:val="22"/>
        <w:szCs w:val="22"/>
      </w:rPr>
      <w:t xml:space="preserve">Issue Date: </w:t>
    </w:r>
    <w:r>
      <w:rPr>
        <w:rFonts w:ascii="Arial" w:hAnsi="Arial"/>
        <w:sz w:val="22"/>
        <w:szCs w:val="22"/>
      </w:rPr>
      <w:t xml:space="preserve"> </w:t>
    </w:r>
    <w:r w:rsidR="00E24D8B">
      <w:rPr>
        <w:rFonts w:ascii="Arial" w:hAnsi="Arial"/>
        <w:sz w:val="22"/>
        <w:szCs w:val="22"/>
      </w:rPr>
      <w:t>08/14</w:t>
    </w:r>
    <w:r w:rsidRPr="00236FB5">
      <w:rPr>
        <w:rFonts w:ascii="Arial" w:hAnsi="Arial"/>
        <w:sz w:val="22"/>
        <w:szCs w:val="22"/>
      </w:rPr>
      <w:t>/12</w:t>
    </w:r>
    <w:r w:rsidRPr="00236FB5">
      <w:rPr>
        <w:rFonts w:ascii="Arial" w:hAnsi="Arial"/>
        <w:sz w:val="22"/>
        <w:szCs w:val="22"/>
      </w:rPr>
      <w:tab/>
    </w:r>
    <w:r w:rsidRPr="00236FB5">
      <w:rPr>
        <w:rFonts w:ascii="Arial" w:hAnsi="Arial"/>
        <w:sz w:val="22"/>
        <w:szCs w:val="22"/>
      </w:rPr>
      <w:tab/>
    </w:r>
    <w:proofErr w:type="spellStart"/>
    <w:r w:rsidRPr="00236FB5">
      <w:rPr>
        <w:rFonts w:ascii="Arial" w:hAnsi="Arial"/>
        <w:sz w:val="22"/>
        <w:szCs w:val="22"/>
      </w:rPr>
      <w:t>Att</w:t>
    </w:r>
    <w:proofErr w:type="spellEnd"/>
    <w:r w:rsidRPr="00236FB5">
      <w:rPr>
        <w:rFonts w:ascii="Arial" w:hAnsi="Arial"/>
        <w:sz w:val="22"/>
        <w:szCs w:val="22"/>
      </w:rPr>
      <w:t xml:space="preserve"> 1-</w:t>
    </w:r>
    <w:r w:rsidR="00202E50" w:rsidRPr="00236FB5">
      <w:rPr>
        <w:rStyle w:val="PageNumber"/>
        <w:rFonts w:ascii="Arial" w:hAnsi="Arial"/>
        <w:sz w:val="22"/>
        <w:szCs w:val="22"/>
      </w:rPr>
      <w:fldChar w:fldCharType="begin"/>
    </w:r>
    <w:r w:rsidRPr="00236FB5">
      <w:rPr>
        <w:rStyle w:val="PageNumber"/>
        <w:rFonts w:ascii="Arial" w:hAnsi="Arial"/>
        <w:sz w:val="22"/>
        <w:szCs w:val="22"/>
      </w:rPr>
      <w:instrText xml:space="preserve"> PAGE </w:instrText>
    </w:r>
    <w:r w:rsidR="00202E50" w:rsidRPr="00236FB5">
      <w:rPr>
        <w:rStyle w:val="PageNumber"/>
        <w:rFonts w:ascii="Arial" w:hAnsi="Arial"/>
        <w:sz w:val="22"/>
        <w:szCs w:val="22"/>
      </w:rPr>
      <w:fldChar w:fldCharType="separate"/>
    </w:r>
    <w:r w:rsidR="00C07842">
      <w:rPr>
        <w:rStyle w:val="PageNumber"/>
        <w:rFonts w:ascii="Arial" w:hAnsi="Arial"/>
        <w:noProof/>
        <w:sz w:val="22"/>
        <w:szCs w:val="22"/>
      </w:rPr>
      <w:t>1</w:t>
    </w:r>
    <w:r w:rsidR="00202E50" w:rsidRPr="00236FB5">
      <w:rPr>
        <w:rStyle w:val="PageNumber"/>
        <w:rFonts w:ascii="Arial" w:hAnsi="Arial"/>
        <w:sz w:val="22"/>
        <w:szCs w:val="22"/>
      </w:rPr>
      <w:fldChar w:fldCharType="end"/>
    </w:r>
    <w:r w:rsidRPr="00236FB5">
      <w:rPr>
        <w:rFonts w:ascii="Arial" w:hAnsi="Arial"/>
        <w:sz w:val="22"/>
        <w:szCs w:val="22"/>
      </w:rPr>
      <w:tab/>
      <w:t>71111.21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C32595" w:rsidRDefault="00202E50" w:rsidP="00090D5F">
    <w:pPr>
      <w:pStyle w:val="Footer"/>
      <w:framePr w:wrap="around" w:vAnchor="text" w:hAnchor="margin" w:xAlign="center" w:y="1"/>
      <w:rPr>
        <w:rStyle w:val="PageNumber"/>
        <w:rFonts w:ascii="Arial" w:hAnsi="Arial"/>
        <w:sz w:val="22"/>
        <w:szCs w:val="22"/>
      </w:rPr>
    </w:pPr>
    <w:r w:rsidRPr="00C32595">
      <w:rPr>
        <w:rStyle w:val="PageNumber"/>
        <w:rFonts w:ascii="Arial" w:hAnsi="Arial"/>
        <w:sz w:val="22"/>
        <w:szCs w:val="22"/>
      </w:rPr>
      <w:fldChar w:fldCharType="begin"/>
    </w:r>
    <w:r w:rsidR="00CE7019" w:rsidRPr="00C32595">
      <w:rPr>
        <w:rStyle w:val="PageNumber"/>
        <w:rFonts w:ascii="Arial" w:hAnsi="Arial"/>
        <w:sz w:val="22"/>
        <w:szCs w:val="22"/>
      </w:rPr>
      <w:instrText xml:space="preserve">PAGE  </w:instrText>
    </w:r>
    <w:r w:rsidRPr="00C32595">
      <w:rPr>
        <w:rStyle w:val="PageNumber"/>
        <w:rFonts w:ascii="Arial" w:hAnsi="Arial"/>
        <w:sz w:val="22"/>
        <w:szCs w:val="22"/>
      </w:rPr>
      <w:fldChar w:fldCharType="separate"/>
    </w:r>
    <w:r w:rsidR="00C07842">
      <w:rPr>
        <w:rStyle w:val="PageNumber"/>
        <w:rFonts w:ascii="Arial" w:hAnsi="Arial"/>
        <w:noProof/>
        <w:sz w:val="22"/>
        <w:szCs w:val="22"/>
      </w:rPr>
      <w:t>1</w:t>
    </w:r>
    <w:r w:rsidRPr="00C32595">
      <w:rPr>
        <w:rStyle w:val="PageNumber"/>
        <w:rFonts w:ascii="Arial" w:hAnsi="Arial"/>
        <w:sz w:val="22"/>
        <w:szCs w:val="22"/>
      </w:rPr>
      <w:fldChar w:fldCharType="end"/>
    </w:r>
  </w:p>
  <w:p w:rsidR="00CE7019" w:rsidRPr="006F7C57" w:rsidRDefault="00CE7019" w:rsidP="00EB303D">
    <w:pPr>
      <w:pStyle w:val="Footer"/>
      <w:tabs>
        <w:tab w:val="clear" w:pos="8640"/>
        <w:tab w:val="right" w:pos="9360"/>
      </w:tabs>
      <w:jc w:val="both"/>
      <w:rPr>
        <w:rFonts w:ascii="Arial" w:hAnsi="Arial"/>
        <w:sz w:val="22"/>
        <w:szCs w:val="22"/>
      </w:rPr>
    </w:pPr>
    <w:r w:rsidRPr="006F7C57">
      <w:rPr>
        <w:rStyle w:val="PageNumber"/>
        <w:rFonts w:ascii="Arial" w:hAnsi="Arial"/>
        <w:sz w:val="22"/>
        <w:szCs w:val="22"/>
      </w:rPr>
      <w:t>Is</w:t>
    </w:r>
    <w:r w:rsidRPr="006F7C57">
      <w:rPr>
        <w:rFonts w:ascii="Arial" w:hAnsi="Arial"/>
        <w:sz w:val="22"/>
        <w:szCs w:val="22"/>
      </w:rPr>
      <w:t xml:space="preserve">sue Date:  </w:t>
    </w:r>
    <w:r>
      <w:rPr>
        <w:rFonts w:ascii="Arial" w:hAnsi="Arial"/>
        <w:sz w:val="22"/>
        <w:szCs w:val="22"/>
      </w:rPr>
      <w:t>08/14/12</w:t>
    </w:r>
    <w:r w:rsidRPr="006F7C57">
      <w:rPr>
        <w:rFonts w:ascii="Arial" w:hAnsi="Arial"/>
        <w:sz w:val="22"/>
        <w:szCs w:val="22"/>
      </w:rPr>
      <w:tab/>
    </w:r>
    <w:r w:rsidRPr="006F7C57">
      <w:rPr>
        <w:rFonts w:ascii="Arial" w:hAnsi="Arial"/>
        <w:sz w:val="22"/>
        <w:szCs w:val="22"/>
      </w:rPr>
      <w:tab/>
      <w:t>71111.21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C32595" w:rsidRDefault="00202E50" w:rsidP="00090D5F">
    <w:pPr>
      <w:pStyle w:val="Footer"/>
      <w:framePr w:wrap="around" w:vAnchor="text" w:hAnchor="margin" w:xAlign="center" w:y="1"/>
      <w:rPr>
        <w:rStyle w:val="PageNumber"/>
        <w:rFonts w:ascii="Arial" w:hAnsi="Arial"/>
        <w:sz w:val="22"/>
        <w:szCs w:val="22"/>
      </w:rPr>
    </w:pPr>
    <w:r w:rsidRPr="00C32595">
      <w:rPr>
        <w:rStyle w:val="PageNumber"/>
        <w:rFonts w:ascii="Arial" w:hAnsi="Arial"/>
        <w:sz w:val="22"/>
        <w:szCs w:val="22"/>
      </w:rPr>
      <w:fldChar w:fldCharType="begin"/>
    </w:r>
    <w:r w:rsidR="00CE7019" w:rsidRPr="00C32595">
      <w:rPr>
        <w:rStyle w:val="PageNumber"/>
        <w:rFonts w:ascii="Arial" w:hAnsi="Arial"/>
        <w:sz w:val="22"/>
        <w:szCs w:val="22"/>
      </w:rPr>
      <w:instrText xml:space="preserve">PAGE  </w:instrText>
    </w:r>
    <w:r w:rsidRPr="00C32595">
      <w:rPr>
        <w:rStyle w:val="PageNumber"/>
        <w:rFonts w:ascii="Arial" w:hAnsi="Arial"/>
        <w:sz w:val="22"/>
        <w:szCs w:val="22"/>
      </w:rPr>
      <w:fldChar w:fldCharType="separate"/>
    </w:r>
    <w:r w:rsidR="00C07842">
      <w:rPr>
        <w:rStyle w:val="PageNumber"/>
        <w:rFonts w:ascii="Arial" w:hAnsi="Arial"/>
        <w:noProof/>
        <w:sz w:val="22"/>
        <w:szCs w:val="22"/>
      </w:rPr>
      <w:t>12</w:t>
    </w:r>
    <w:r w:rsidRPr="00C32595">
      <w:rPr>
        <w:rStyle w:val="PageNumber"/>
        <w:rFonts w:ascii="Arial" w:hAnsi="Arial"/>
        <w:sz w:val="22"/>
        <w:szCs w:val="22"/>
      </w:rPr>
      <w:fldChar w:fldCharType="end"/>
    </w:r>
  </w:p>
  <w:p w:rsidR="00CE7019" w:rsidRPr="006F7C57" w:rsidRDefault="00CE7019" w:rsidP="00EB303D">
    <w:pPr>
      <w:pStyle w:val="Footer"/>
      <w:tabs>
        <w:tab w:val="clear" w:pos="8640"/>
        <w:tab w:val="right" w:pos="9360"/>
      </w:tabs>
      <w:jc w:val="both"/>
      <w:rPr>
        <w:rFonts w:ascii="Arial" w:hAnsi="Arial"/>
        <w:sz w:val="22"/>
        <w:szCs w:val="22"/>
      </w:rPr>
    </w:pPr>
    <w:r w:rsidRPr="006F7C57">
      <w:rPr>
        <w:rStyle w:val="PageNumber"/>
        <w:rFonts w:ascii="Arial" w:hAnsi="Arial"/>
        <w:sz w:val="22"/>
        <w:szCs w:val="22"/>
      </w:rPr>
      <w:t>Is</w:t>
    </w:r>
    <w:r w:rsidRPr="006F7C57">
      <w:rPr>
        <w:rFonts w:ascii="Arial" w:hAnsi="Arial"/>
        <w:sz w:val="22"/>
        <w:szCs w:val="22"/>
      </w:rPr>
      <w:t xml:space="preserve">sue Date:  </w:t>
    </w:r>
    <w:r>
      <w:rPr>
        <w:rFonts w:ascii="Arial" w:hAnsi="Arial"/>
        <w:sz w:val="22"/>
        <w:szCs w:val="22"/>
      </w:rPr>
      <w:t>08/14/12</w:t>
    </w:r>
    <w:r w:rsidRPr="006F7C57">
      <w:rPr>
        <w:rFonts w:ascii="Arial" w:hAnsi="Arial"/>
        <w:sz w:val="22"/>
        <w:szCs w:val="22"/>
      </w:rPr>
      <w:tab/>
    </w:r>
    <w:r w:rsidRPr="006F7C57">
      <w:rPr>
        <w:rFonts w:ascii="Arial" w:hAnsi="Arial"/>
        <w:sz w:val="22"/>
        <w:szCs w:val="22"/>
      </w:rPr>
      <w:tab/>
      <w:t>71111.21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Default="00CE7019" w:rsidP="007D1414">
    <w:pPr>
      <w:spacing w:line="174" w:lineRule="exact"/>
      <w:jc w:val="center"/>
    </w:pPr>
  </w:p>
  <w:p w:rsidR="00CE7019" w:rsidRDefault="00CE7019" w:rsidP="00F87F0C">
    <w:pPr>
      <w:framePr w:w="12961" w:wrap="notBeside" w:vAnchor="text" w:hAnchor="text" w:x="1" w:y="1"/>
      <w:rPr>
        <w:rFonts w:ascii="Arial" w:hAnsi="Arial"/>
      </w:rPr>
    </w:pPr>
    <w:r>
      <w:rPr>
        <w:rFonts w:ascii="Arial" w:hAnsi="Arial"/>
      </w:rPr>
      <w:t>71111.21</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App 1-</w:t>
    </w:r>
    <w:r w:rsidR="00202E50" w:rsidRPr="00670187">
      <w:rPr>
        <w:rStyle w:val="PageNumber"/>
        <w:rFonts w:ascii="Arial" w:hAnsi="Arial"/>
      </w:rPr>
      <w:fldChar w:fldCharType="begin"/>
    </w:r>
    <w:r w:rsidRPr="00670187">
      <w:rPr>
        <w:rStyle w:val="PageNumber"/>
        <w:rFonts w:ascii="Arial" w:hAnsi="Arial"/>
      </w:rPr>
      <w:instrText xml:space="preserve"> PAGE </w:instrText>
    </w:r>
    <w:r w:rsidR="00202E50" w:rsidRPr="00670187">
      <w:rPr>
        <w:rStyle w:val="PageNumber"/>
        <w:rFonts w:ascii="Arial" w:hAnsi="Arial"/>
      </w:rPr>
      <w:fldChar w:fldCharType="separate"/>
    </w:r>
    <w:r>
      <w:rPr>
        <w:rStyle w:val="PageNumber"/>
        <w:rFonts w:ascii="Arial" w:hAnsi="Arial"/>
        <w:noProof/>
      </w:rPr>
      <w:t>4</w:t>
    </w:r>
    <w:r w:rsidR="00202E50" w:rsidRPr="00670187">
      <w:rPr>
        <w:rStyle w:val="PageNumber"/>
        <w:rFonts w:ascii="Arial" w:hAnsi="Arial"/>
      </w:rPr>
      <w:fldChar w:fldCharType="end"/>
    </w:r>
  </w:p>
  <w:p w:rsidR="00CE7019" w:rsidRDefault="00CE7019" w:rsidP="00F87F0C">
    <w:pPr>
      <w:tabs>
        <w:tab w:val="left" w:pos="4680"/>
        <w:tab w:val="left" w:pos="6840"/>
        <w:tab w:val="right" w:pos="13050"/>
      </w:tabs>
      <w:rPr>
        <w:rFonts w:ascii="Arial" w:hAnsi="Arial"/>
      </w:rPr>
    </w:pPr>
    <w:r>
      <w:rPr>
        <w:rFonts w:ascii="Arial" w:hAnsi="Arial"/>
      </w:rPr>
      <w:tab/>
    </w:r>
    <w:r>
      <w:rPr>
        <w:rFonts w:ascii="Arial" w:hAnsi="Arial"/>
      </w:rPr>
      <w:tab/>
      <w:t>Issue Date:  12/06/10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6F7C57" w:rsidRDefault="00CE7019" w:rsidP="006F7C57">
    <w:pPr>
      <w:tabs>
        <w:tab w:val="left"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08/14</w:t>
    </w:r>
    <w:r w:rsidRPr="006F7C57">
      <w:rPr>
        <w:rFonts w:ascii="Arial" w:hAnsi="Arial"/>
        <w:sz w:val="22"/>
        <w:szCs w:val="22"/>
      </w:rPr>
      <w:t>/12</w:t>
    </w:r>
    <w:r w:rsidRPr="006F7C57">
      <w:rPr>
        <w:rFonts w:ascii="Arial" w:hAnsi="Arial"/>
        <w:sz w:val="22"/>
        <w:szCs w:val="22"/>
      </w:rPr>
      <w:tab/>
      <w:t>App 1-</w:t>
    </w:r>
    <w:r w:rsidR="00202E50" w:rsidRPr="006F7C57">
      <w:rPr>
        <w:rStyle w:val="PageNumber"/>
        <w:rFonts w:ascii="Arial" w:hAnsi="Arial"/>
        <w:sz w:val="22"/>
        <w:szCs w:val="22"/>
      </w:rPr>
      <w:fldChar w:fldCharType="begin"/>
    </w:r>
    <w:r w:rsidRPr="006F7C57">
      <w:rPr>
        <w:rStyle w:val="PageNumber"/>
        <w:rFonts w:ascii="Arial" w:hAnsi="Arial"/>
        <w:sz w:val="22"/>
        <w:szCs w:val="22"/>
      </w:rPr>
      <w:instrText xml:space="preserve"> PAGE </w:instrText>
    </w:r>
    <w:r w:rsidR="00202E50" w:rsidRPr="006F7C57">
      <w:rPr>
        <w:rStyle w:val="PageNumber"/>
        <w:rFonts w:ascii="Arial" w:hAnsi="Arial"/>
        <w:sz w:val="22"/>
        <w:szCs w:val="22"/>
      </w:rPr>
      <w:fldChar w:fldCharType="separate"/>
    </w:r>
    <w:r w:rsidR="00C07842">
      <w:rPr>
        <w:rStyle w:val="PageNumber"/>
        <w:rFonts w:ascii="Arial" w:hAnsi="Arial"/>
        <w:noProof/>
        <w:sz w:val="22"/>
        <w:szCs w:val="22"/>
      </w:rPr>
      <w:t>1</w:t>
    </w:r>
    <w:r w:rsidR="00202E50" w:rsidRPr="006F7C57">
      <w:rPr>
        <w:rStyle w:val="PageNumber"/>
        <w:rFonts w:ascii="Arial" w:hAnsi="Arial"/>
        <w:sz w:val="22"/>
        <w:szCs w:val="22"/>
      </w:rPr>
      <w:fldChar w:fldCharType="end"/>
    </w:r>
    <w:r w:rsidRPr="006F7C57">
      <w:rPr>
        <w:rStyle w:val="PageNumber"/>
        <w:rFonts w:ascii="Arial" w:hAnsi="Arial"/>
        <w:sz w:val="22"/>
        <w:szCs w:val="22"/>
      </w:rPr>
      <w:tab/>
      <w:t>71111.21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6F7C57" w:rsidRDefault="00CE7019" w:rsidP="006F7C57">
    <w:pPr>
      <w:tabs>
        <w:tab w:val="center"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w:t>
    </w:r>
    <w:r w:rsidR="00E24D8B">
      <w:rPr>
        <w:rFonts w:ascii="Arial" w:hAnsi="Arial"/>
        <w:sz w:val="22"/>
        <w:szCs w:val="22"/>
      </w:rPr>
      <w:t>08/14</w:t>
    </w:r>
    <w:r w:rsidRPr="006F7C57">
      <w:rPr>
        <w:rFonts w:ascii="Arial" w:hAnsi="Arial"/>
        <w:sz w:val="22"/>
        <w:szCs w:val="22"/>
      </w:rPr>
      <w:t>/12</w:t>
    </w:r>
    <w:r w:rsidRPr="006F7C57">
      <w:rPr>
        <w:rFonts w:ascii="Arial" w:hAnsi="Arial"/>
        <w:sz w:val="22"/>
        <w:szCs w:val="22"/>
      </w:rPr>
      <w:tab/>
      <w:t xml:space="preserve">App </w:t>
    </w:r>
    <w:r>
      <w:rPr>
        <w:rFonts w:ascii="Arial" w:hAnsi="Arial"/>
        <w:sz w:val="22"/>
        <w:szCs w:val="22"/>
      </w:rPr>
      <w:t>2</w:t>
    </w:r>
    <w:r w:rsidRPr="006F7C57">
      <w:rPr>
        <w:rFonts w:ascii="Arial" w:hAnsi="Arial"/>
        <w:sz w:val="22"/>
        <w:szCs w:val="22"/>
      </w:rPr>
      <w:t>-</w:t>
    </w:r>
    <w:r w:rsidR="00202E50" w:rsidRPr="006F7C57">
      <w:rPr>
        <w:rStyle w:val="PageNumber"/>
        <w:rFonts w:ascii="Arial" w:hAnsi="Arial"/>
        <w:sz w:val="22"/>
        <w:szCs w:val="22"/>
      </w:rPr>
      <w:fldChar w:fldCharType="begin"/>
    </w:r>
    <w:r w:rsidRPr="006F7C57">
      <w:rPr>
        <w:rStyle w:val="PageNumber"/>
        <w:rFonts w:ascii="Arial" w:hAnsi="Arial"/>
        <w:sz w:val="22"/>
        <w:szCs w:val="22"/>
      </w:rPr>
      <w:instrText xml:space="preserve"> PAGE </w:instrText>
    </w:r>
    <w:r w:rsidR="00202E50" w:rsidRPr="006F7C57">
      <w:rPr>
        <w:rStyle w:val="PageNumber"/>
        <w:rFonts w:ascii="Arial" w:hAnsi="Arial"/>
        <w:sz w:val="22"/>
        <w:szCs w:val="22"/>
      </w:rPr>
      <w:fldChar w:fldCharType="separate"/>
    </w:r>
    <w:r w:rsidR="00C07842">
      <w:rPr>
        <w:rStyle w:val="PageNumber"/>
        <w:rFonts w:ascii="Arial" w:hAnsi="Arial"/>
        <w:noProof/>
        <w:sz w:val="22"/>
        <w:szCs w:val="22"/>
      </w:rPr>
      <w:t>1</w:t>
    </w:r>
    <w:r w:rsidR="00202E50" w:rsidRPr="006F7C57">
      <w:rPr>
        <w:rStyle w:val="PageNumber"/>
        <w:rFonts w:ascii="Arial" w:hAnsi="Arial"/>
        <w:sz w:val="22"/>
        <w:szCs w:val="22"/>
      </w:rPr>
      <w:fldChar w:fldCharType="end"/>
    </w:r>
    <w:r w:rsidRPr="006F7C57">
      <w:rPr>
        <w:rStyle w:val="PageNumber"/>
        <w:rFonts w:ascii="Arial" w:hAnsi="Arial"/>
        <w:sz w:val="22"/>
        <w:szCs w:val="22"/>
      </w:rPr>
      <w:tab/>
      <w:t>71111.21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6F7C57" w:rsidRDefault="00CE7019" w:rsidP="006F7C57">
    <w:pPr>
      <w:tabs>
        <w:tab w:val="center"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w:t>
    </w:r>
    <w:r w:rsidR="00E24D8B">
      <w:rPr>
        <w:rFonts w:ascii="Arial" w:hAnsi="Arial"/>
        <w:sz w:val="22"/>
        <w:szCs w:val="22"/>
      </w:rPr>
      <w:t>08/14</w:t>
    </w:r>
    <w:r w:rsidRPr="006F7C57">
      <w:rPr>
        <w:rFonts w:ascii="Arial" w:hAnsi="Arial"/>
        <w:sz w:val="22"/>
        <w:szCs w:val="22"/>
      </w:rPr>
      <w:t>/12</w:t>
    </w:r>
    <w:r w:rsidRPr="006F7C57">
      <w:rPr>
        <w:rFonts w:ascii="Arial" w:hAnsi="Arial"/>
        <w:sz w:val="22"/>
        <w:szCs w:val="22"/>
      </w:rPr>
      <w:tab/>
      <w:t xml:space="preserve">App </w:t>
    </w:r>
    <w:r>
      <w:rPr>
        <w:rFonts w:ascii="Arial" w:hAnsi="Arial"/>
        <w:sz w:val="22"/>
        <w:szCs w:val="22"/>
      </w:rPr>
      <w:t>2</w:t>
    </w:r>
    <w:r w:rsidRPr="006F7C57">
      <w:rPr>
        <w:rFonts w:ascii="Arial" w:hAnsi="Arial"/>
        <w:sz w:val="22"/>
        <w:szCs w:val="22"/>
      </w:rPr>
      <w:t>-</w:t>
    </w:r>
    <w:r>
      <w:rPr>
        <w:rStyle w:val="PageNumber"/>
        <w:rFonts w:ascii="Arial" w:hAnsi="Arial"/>
        <w:sz w:val="22"/>
        <w:szCs w:val="22"/>
      </w:rPr>
      <w:t>2</w:t>
    </w:r>
    <w:r w:rsidRPr="006F7C57">
      <w:rPr>
        <w:rStyle w:val="PageNumber"/>
        <w:rFonts w:ascii="Arial" w:hAnsi="Arial"/>
        <w:sz w:val="22"/>
        <w:szCs w:val="22"/>
      </w:rPr>
      <w:tab/>
      <w:t>71111.21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Default="00CE7019">
    <w:pPr>
      <w:spacing w:line="174" w:lineRule="exact"/>
    </w:pPr>
  </w:p>
  <w:p w:rsidR="00CE7019" w:rsidRDefault="00CE7019" w:rsidP="00F87F0C">
    <w:pPr>
      <w:framePr w:w="12961" w:wrap="notBeside" w:vAnchor="text" w:hAnchor="text" w:x="1" w:y="1"/>
      <w:rPr>
        <w:rFonts w:ascii="Arial" w:hAnsi="Arial"/>
      </w:rPr>
    </w:pPr>
    <w:r>
      <w:rPr>
        <w:rFonts w:ascii="Arial" w:hAnsi="Arial"/>
      </w:rPr>
      <w:t>71111.21</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App 4-</w:t>
    </w:r>
    <w:r w:rsidR="00202E50" w:rsidRPr="00670187">
      <w:rPr>
        <w:rStyle w:val="PageNumber"/>
        <w:rFonts w:ascii="Arial" w:hAnsi="Arial"/>
      </w:rPr>
      <w:fldChar w:fldCharType="begin"/>
    </w:r>
    <w:r w:rsidRPr="00670187">
      <w:rPr>
        <w:rStyle w:val="PageNumber"/>
        <w:rFonts w:ascii="Arial" w:hAnsi="Arial"/>
      </w:rPr>
      <w:instrText xml:space="preserve"> PAGE </w:instrText>
    </w:r>
    <w:r w:rsidR="00202E50" w:rsidRPr="00670187">
      <w:rPr>
        <w:rStyle w:val="PageNumber"/>
        <w:rFonts w:ascii="Arial" w:hAnsi="Arial"/>
      </w:rPr>
      <w:fldChar w:fldCharType="separate"/>
    </w:r>
    <w:r>
      <w:rPr>
        <w:rStyle w:val="PageNumber"/>
        <w:rFonts w:ascii="Arial" w:hAnsi="Arial"/>
        <w:noProof/>
      </w:rPr>
      <w:t>2</w:t>
    </w:r>
    <w:r w:rsidR="00202E50" w:rsidRPr="00670187">
      <w:rPr>
        <w:rStyle w:val="PageNumber"/>
        <w:rFonts w:ascii="Arial" w:hAnsi="Arial"/>
      </w:rPr>
      <w:fldChar w:fldCharType="end"/>
    </w:r>
  </w:p>
  <w:p w:rsidR="00CE7019" w:rsidRDefault="00CE7019" w:rsidP="00F87F0C">
    <w:pPr>
      <w:tabs>
        <w:tab w:val="left" w:pos="4680"/>
        <w:tab w:val="left" w:pos="6840"/>
        <w:tab w:val="right" w:pos="13050"/>
      </w:tabs>
      <w:rPr>
        <w:rFonts w:ascii="Arial" w:hAnsi="Arial"/>
      </w:rPr>
    </w:pPr>
    <w:r>
      <w:rPr>
        <w:rFonts w:ascii="Arial" w:hAnsi="Arial"/>
      </w:rPr>
      <w:tab/>
    </w:r>
    <w:r>
      <w:rPr>
        <w:rFonts w:ascii="Arial" w:hAnsi="Arial"/>
      </w:rPr>
      <w:tab/>
      <w:t>Issue Date:  12/06/10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19" w:rsidRPr="00670187" w:rsidRDefault="00CE7019" w:rsidP="006F7C57">
    <w:pPr>
      <w:tabs>
        <w:tab w:val="left" w:pos="4680"/>
        <w:tab w:val="left" w:pos="7200"/>
        <w:tab w:val="right" w:pos="9360"/>
      </w:tabs>
      <w:rPr>
        <w:rFonts w:ascii="Arial" w:hAnsi="Arial"/>
      </w:rPr>
    </w:pPr>
    <w:r w:rsidRPr="006F7C57">
      <w:rPr>
        <w:rFonts w:ascii="Arial" w:hAnsi="Arial"/>
        <w:sz w:val="22"/>
        <w:szCs w:val="22"/>
      </w:rPr>
      <w:t xml:space="preserve">Issue Date: </w:t>
    </w:r>
    <w:r>
      <w:rPr>
        <w:rFonts w:ascii="Arial" w:hAnsi="Arial"/>
        <w:sz w:val="22"/>
        <w:szCs w:val="22"/>
      </w:rPr>
      <w:t xml:space="preserve"> </w:t>
    </w:r>
    <w:r w:rsidR="00E24D8B">
      <w:rPr>
        <w:rFonts w:ascii="Arial" w:hAnsi="Arial"/>
        <w:sz w:val="22"/>
        <w:szCs w:val="22"/>
      </w:rPr>
      <w:t>08/14</w:t>
    </w:r>
    <w:r w:rsidRPr="006F7C57">
      <w:rPr>
        <w:rFonts w:ascii="Arial" w:hAnsi="Arial"/>
        <w:sz w:val="22"/>
        <w:szCs w:val="22"/>
      </w:rPr>
      <w:t>/12</w:t>
    </w:r>
    <w:r w:rsidRPr="006F7C57">
      <w:rPr>
        <w:rFonts w:ascii="Arial" w:hAnsi="Arial"/>
        <w:sz w:val="22"/>
        <w:szCs w:val="22"/>
      </w:rPr>
      <w:tab/>
      <w:t>A</w:t>
    </w:r>
    <w:r>
      <w:rPr>
        <w:rFonts w:ascii="Arial" w:hAnsi="Arial"/>
        <w:sz w:val="22"/>
        <w:szCs w:val="22"/>
      </w:rPr>
      <w:t>pp 3</w:t>
    </w:r>
    <w:r w:rsidRPr="006F7C57">
      <w:rPr>
        <w:rFonts w:ascii="Arial" w:hAnsi="Arial"/>
        <w:sz w:val="22"/>
        <w:szCs w:val="22"/>
      </w:rPr>
      <w:t>-</w:t>
    </w:r>
    <w:r>
      <w:rPr>
        <w:rFonts w:ascii="Arial" w:hAnsi="Arial"/>
        <w:sz w:val="22"/>
        <w:szCs w:val="22"/>
      </w:rPr>
      <w:t>1</w:t>
    </w:r>
    <w:r w:rsidRPr="006F7C57">
      <w:rPr>
        <w:rStyle w:val="PageNumber"/>
        <w:rFonts w:ascii="Arial" w:hAnsi="Arial"/>
        <w:sz w:val="22"/>
        <w:szCs w:val="22"/>
      </w:rPr>
      <w:tab/>
    </w:r>
    <w:r>
      <w:rPr>
        <w:rStyle w:val="PageNumber"/>
        <w:rFonts w:ascii="Arial" w:hAnsi="Arial"/>
        <w:sz w:val="22"/>
        <w:szCs w:val="22"/>
      </w:rPr>
      <w:tab/>
    </w:r>
    <w:r w:rsidRPr="006F7C57">
      <w:rPr>
        <w:rStyle w:val="PageNumber"/>
        <w:rFonts w:ascii="Arial" w:hAnsi="Arial"/>
        <w:sz w:val="22"/>
        <w:szCs w:val="22"/>
      </w:rPr>
      <w:t>71111.21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AAB" w:rsidRDefault="004F5AAB">
      <w:r>
        <w:separator/>
      </w:r>
    </w:p>
  </w:footnote>
  <w:footnote w:type="continuationSeparator" w:id="0">
    <w:p w:rsidR="004F5AAB" w:rsidRDefault="004F5A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Large Bullet"/>
    <w:lvl w:ilvl="0">
      <w:start w:val="1"/>
      <w:numFmt w:val="decimal"/>
      <w:lvlText w:val="!"/>
      <w:lvlJc w:val="left"/>
    </w:lvl>
    <w:lvl w:ilvl="1">
      <w:start w:val="1"/>
      <w:numFmt w:val="lowerLetter"/>
      <w:lvlText w:val="%2."/>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58610CF"/>
    <w:multiLevelType w:val="hybridMultilevel"/>
    <w:tmpl w:val="F7F898DC"/>
    <w:lvl w:ilvl="0" w:tplc="04090001">
      <w:start w:val="1"/>
      <w:numFmt w:val="bullet"/>
      <w:lvlText w:val=""/>
      <w:lvlJc w:val="left"/>
      <w:pPr>
        <w:tabs>
          <w:tab w:val="num" w:pos="732"/>
        </w:tabs>
        <w:ind w:left="732" w:hanging="360"/>
      </w:pPr>
      <w:rPr>
        <w:rFonts w:ascii="Symbol" w:hAnsi="Symbol" w:hint="default"/>
      </w:rPr>
    </w:lvl>
    <w:lvl w:ilvl="1" w:tplc="04090003" w:tentative="1">
      <w:start w:val="1"/>
      <w:numFmt w:val="bullet"/>
      <w:lvlText w:val="o"/>
      <w:lvlJc w:val="left"/>
      <w:pPr>
        <w:tabs>
          <w:tab w:val="num" w:pos="1452"/>
        </w:tabs>
        <w:ind w:left="1452" w:hanging="360"/>
      </w:pPr>
      <w:rPr>
        <w:rFonts w:ascii="Courier New" w:hAnsi="Courier New" w:hint="default"/>
      </w:rPr>
    </w:lvl>
    <w:lvl w:ilvl="2" w:tplc="04090005" w:tentative="1">
      <w:start w:val="1"/>
      <w:numFmt w:val="bullet"/>
      <w:lvlText w:val=""/>
      <w:lvlJc w:val="left"/>
      <w:pPr>
        <w:tabs>
          <w:tab w:val="num" w:pos="2172"/>
        </w:tabs>
        <w:ind w:left="2172" w:hanging="360"/>
      </w:pPr>
      <w:rPr>
        <w:rFonts w:ascii="Wingdings" w:hAnsi="Wingdings" w:hint="default"/>
      </w:rPr>
    </w:lvl>
    <w:lvl w:ilvl="3" w:tplc="04090001" w:tentative="1">
      <w:start w:val="1"/>
      <w:numFmt w:val="bullet"/>
      <w:lvlText w:val=""/>
      <w:lvlJc w:val="left"/>
      <w:pPr>
        <w:tabs>
          <w:tab w:val="num" w:pos="2892"/>
        </w:tabs>
        <w:ind w:left="2892" w:hanging="360"/>
      </w:pPr>
      <w:rPr>
        <w:rFonts w:ascii="Symbol" w:hAnsi="Symbol" w:hint="default"/>
      </w:rPr>
    </w:lvl>
    <w:lvl w:ilvl="4" w:tplc="04090003" w:tentative="1">
      <w:start w:val="1"/>
      <w:numFmt w:val="bullet"/>
      <w:lvlText w:val="o"/>
      <w:lvlJc w:val="left"/>
      <w:pPr>
        <w:tabs>
          <w:tab w:val="num" w:pos="3612"/>
        </w:tabs>
        <w:ind w:left="3612" w:hanging="360"/>
      </w:pPr>
      <w:rPr>
        <w:rFonts w:ascii="Courier New" w:hAnsi="Courier New" w:hint="default"/>
      </w:rPr>
    </w:lvl>
    <w:lvl w:ilvl="5" w:tplc="04090005" w:tentative="1">
      <w:start w:val="1"/>
      <w:numFmt w:val="bullet"/>
      <w:lvlText w:val=""/>
      <w:lvlJc w:val="left"/>
      <w:pPr>
        <w:tabs>
          <w:tab w:val="num" w:pos="4332"/>
        </w:tabs>
        <w:ind w:left="4332" w:hanging="360"/>
      </w:pPr>
      <w:rPr>
        <w:rFonts w:ascii="Wingdings" w:hAnsi="Wingdings" w:hint="default"/>
      </w:rPr>
    </w:lvl>
    <w:lvl w:ilvl="6" w:tplc="04090001" w:tentative="1">
      <w:start w:val="1"/>
      <w:numFmt w:val="bullet"/>
      <w:lvlText w:val=""/>
      <w:lvlJc w:val="left"/>
      <w:pPr>
        <w:tabs>
          <w:tab w:val="num" w:pos="5052"/>
        </w:tabs>
        <w:ind w:left="5052" w:hanging="360"/>
      </w:pPr>
      <w:rPr>
        <w:rFonts w:ascii="Symbol" w:hAnsi="Symbol" w:hint="default"/>
      </w:rPr>
    </w:lvl>
    <w:lvl w:ilvl="7" w:tplc="04090003" w:tentative="1">
      <w:start w:val="1"/>
      <w:numFmt w:val="bullet"/>
      <w:lvlText w:val="o"/>
      <w:lvlJc w:val="left"/>
      <w:pPr>
        <w:tabs>
          <w:tab w:val="num" w:pos="5772"/>
        </w:tabs>
        <w:ind w:left="5772" w:hanging="360"/>
      </w:pPr>
      <w:rPr>
        <w:rFonts w:ascii="Courier New" w:hAnsi="Courier New" w:hint="default"/>
      </w:rPr>
    </w:lvl>
    <w:lvl w:ilvl="8" w:tplc="04090005" w:tentative="1">
      <w:start w:val="1"/>
      <w:numFmt w:val="bullet"/>
      <w:lvlText w:val=""/>
      <w:lvlJc w:val="left"/>
      <w:pPr>
        <w:tabs>
          <w:tab w:val="num" w:pos="6492"/>
        </w:tabs>
        <w:ind w:left="6492" w:hanging="360"/>
      </w:pPr>
      <w:rPr>
        <w:rFonts w:ascii="Wingdings" w:hAnsi="Wingdings" w:hint="default"/>
      </w:rPr>
    </w:lvl>
  </w:abstractNum>
  <w:abstractNum w:abstractNumId="3">
    <w:nsid w:val="0A6921F5"/>
    <w:multiLevelType w:val="hybridMultilevel"/>
    <w:tmpl w:val="773CB82E"/>
    <w:lvl w:ilvl="0" w:tplc="E7880CA6">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A40A08"/>
    <w:multiLevelType w:val="hybridMultilevel"/>
    <w:tmpl w:val="080E6854"/>
    <w:lvl w:ilvl="0" w:tplc="04090001">
      <w:start w:val="1"/>
      <w:numFmt w:val="bullet"/>
      <w:lvlText w:val=""/>
      <w:lvlJc w:val="left"/>
      <w:pPr>
        <w:tabs>
          <w:tab w:val="num" w:pos="1553"/>
        </w:tabs>
        <w:ind w:left="1553" w:hanging="360"/>
      </w:pPr>
      <w:rPr>
        <w:rFonts w:ascii="Symbol" w:hAnsi="Symbol" w:hint="default"/>
      </w:rPr>
    </w:lvl>
    <w:lvl w:ilvl="1" w:tplc="04090003" w:tentative="1">
      <w:start w:val="1"/>
      <w:numFmt w:val="bullet"/>
      <w:lvlText w:val="o"/>
      <w:lvlJc w:val="left"/>
      <w:pPr>
        <w:tabs>
          <w:tab w:val="num" w:pos="2273"/>
        </w:tabs>
        <w:ind w:left="2273" w:hanging="360"/>
      </w:pPr>
      <w:rPr>
        <w:rFonts w:ascii="Courier New" w:hAnsi="Courier New" w:hint="default"/>
      </w:rPr>
    </w:lvl>
    <w:lvl w:ilvl="2" w:tplc="04090005" w:tentative="1">
      <w:start w:val="1"/>
      <w:numFmt w:val="bullet"/>
      <w:lvlText w:val=""/>
      <w:lvlJc w:val="left"/>
      <w:pPr>
        <w:tabs>
          <w:tab w:val="num" w:pos="2993"/>
        </w:tabs>
        <w:ind w:left="2993" w:hanging="360"/>
      </w:pPr>
      <w:rPr>
        <w:rFonts w:ascii="Wingdings" w:hAnsi="Wingdings" w:hint="default"/>
      </w:rPr>
    </w:lvl>
    <w:lvl w:ilvl="3" w:tplc="04090001" w:tentative="1">
      <w:start w:val="1"/>
      <w:numFmt w:val="bullet"/>
      <w:lvlText w:val=""/>
      <w:lvlJc w:val="left"/>
      <w:pPr>
        <w:tabs>
          <w:tab w:val="num" w:pos="3713"/>
        </w:tabs>
        <w:ind w:left="3713" w:hanging="360"/>
      </w:pPr>
      <w:rPr>
        <w:rFonts w:ascii="Symbol" w:hAnsi="Symbol" w:hint="default"/>
      </w:rPr>
    </w:lvl>
    <w:lvl w:ilvl="4" w:tplc="04090003" w:tentative="1">
      <w:start w:val="1"/>
      <w:numFmt w:val="bullet"/>
      <w:lvlText w:val="o"/>
      <w:lvlJc w:val="left"/>
      <w:pPr>
        <w:tabs>
          <w:tab w:val="num" w:pos="4433"/>
        </w:tabs>
        <w:ind w:left="4433" w:hanging="360"/>
      </w:pPr>
      <w:rPr>
        <w:rFonts w:ascii="Courier New" w:hAnsi="Courier New" w:hint="default"/>
      </w:rPr>
    </w:lvl>
    <w:lvl w:ilvl="5" w:tplc="04090005" w:tentative="1">
      <w:start w:val="1"/>
      <w:numFmt w:val="bullet"/>
      <w:lvlText w:val=""/>
      <w:lvlJc w:val="left"/>
      <w:pPr>
        <w:tabs>
          <w:tab w:val="num" w:pos="5153"/>
        </w:tabs>
        <w:ind w:left="5153" w:hanging="360"/>
      </w:pPr>
      <w:rPr>
        <w:rFonts w:ascii="Wingdings" w:hAnsi="Wingdings" w:hint="default"/>
      </w:rPr>
    </w:lvl>
    <w:lvl w:ilvl="6" w:tplc="04090001" w:tentative="1">
      <w:start w:val="1"/>
      <w:numFmt w:val="bullet"/>
      <w:lvlText w:val=""/>
      <w:lvlJc w:val="left"/>
      <w:pPr>
        <w:tabs>
          <w:tab w:val="num" w:pos="5873"/>
        </w:tabs>
        <w:ind w:left="5873" w:hanging="360"/>
      </w:pPr>
      <w:rPr>
        <w:rFonts w:ascii="Symbol" w:hAnsi="Symbol" w:hint="default"/>
      </w:rPr>
    </w:lvl>
    <w:lvl w:ilvl="7" w:tplc="04090003" w:tentative="1">
      <w:start w:val="1"/>
      <w:numFmt w:val="bullet"/>
      <w:lvlText w:val="o"/>
      <w:lvlJc w:val="left"/>
      <w:pPr>
        <w:tabs>
          <w:tab w:val="num" w:pos="6593"/>
        </w:tabs>
        <w:ind w:left="6593" w:hanging="360"/>
      </w:pPr>
      <w:rPr>
        <w:rFonts w:ascii="Courier New" w:hAnsi="Courier New" w:hint="default"/>
      </w:rPr>
    </w:lvl>
    <w:lvl w:ilvl="8" w:tplc="04090005" w:tentative="1">
      <w:start w:val="1"/>
      <w:numFmt w:val="bullet"/>
      <w:lvlText w:val=""/>
      <w:lvlJc w:val="left"/>
      <w:pPr>
        <w:tabs>
          <w:tab w:val="num" w:pos="7313"/>
        </w:tabs>
        <w:ind w:left="7313" w:hanging="360"/>
      </w:pPr>
      <w:rPr>
        <w:rFonts w:ascii="Wingdings" w:hAnsi="Wingdings" w:hint="default"/>
      </w:rPr>
    </w:lvl>
  </w:abstractNum>
  <w:abstractNum w:abstractNumId="5">
    <w:nsid w:val="151D3EA2"/>
    <w:multiLevelType w:val="hybridMultilevel"/>
    <w:tmpl w:val="1D76B392"/>
    <w:lvl w:ilvl="0" w:tplc="DD385C4A">
      <w:start w:val="1"/>
      <w:numFmt w:val="decimal"/>
      <w:lvlText w:val="%1."/>
      <w:lvlJc w:val="left"/>
      <w:pPr>
        <w:ind w:left="2450" w:hanging="360"/>
      </w:pPr>
      <w:rPr>
        <w:rFonts w:hint="default"/>
      </w:rPr>
    </w:lvl>
    <w:lvl w:ilvl="1" w:tplc="04090019" w:tentative="1">
      <w:start w:val="1"/>
      <w:numFmt w:val="lowerLetter"/>
      <w:lvlText w:val="%2."/>
      <w:lvlJc w:val="left"/>
      <w:pPr>
        <w:ind w:left="3170" w:hanging="360"/>
      </w:pPr>
    </w:lvl>
    <w:lvl w:ilvl="2" w:tplc="0409001B" w:tentative="1">
      <w:start w:val="1"/>
      <w:numFmt w:val="lowerRoman"/>
      <w:lvlText w:val="%3."/>
      <w:lvlJc w:val="right"/>
      <w:pPr>
        <w:ind w:left="3890" w:hanging="180"/>
      </w:pPr>
    </w:lvl>
    <w:lvl w:ilvl="3" w:tplc="0409000F" w:tentative="1">
      <w:start w:val="1"/>
      <w:numFmt w:val="decimal"/>
      <w:lvlText w:val="%4."/>
      <w:lvlJc w:val="left"/>
      <w:pPr>
        <w:ind w:left="4610" w:hanging="360"/>
      </w:pPr>
    </w:lvl>
    <w:lvl w:ilvl="4" w:tplc="04090019" w:tentative="1">
      <w:start w:val="1"/>
      <w:numFmt w:val="lowerLetter"/>
      <w:lvlText w:val="%5."/>
      <w:lvlJc w:val="left"/>
      <w:pPr>
        <w:ind w:left="5330" w:hanging="360"/>
      </w:pPr>
    </w:lvl>
    <w:lvl w:ilvl="5" w:tplc="0409001B" w:tentative="1">
      <w:start w:val="1"/>
      <w:numFmt w:val="lowerRoman"/>
      <w:lvlText w:val="%6."/>
      <w:lvlJc w:val="right"/>
      <w:pPr>
        <w:ind w:left="6050" w:hanging="180"/>
      </w:pPr>
    </w:lvl>
    <w:lvl w:ilvl="6" w:tplc="0409000F" w:tentative="1">
      <w:start w:val="1"/>
      <w:numFmt w:val="decimal"/>
      <w:lvlText w:val="%7."/>
      <w:lvlJc w:val="left"/>
      <w:pPr>
        <w:ind w:left="6770" w:hanging="360"/>
      </w:pPr>
    </w:lvl>
    <w:lvl w:ilvl="7" w:tplc="04090019" w:tentative="1">
      <w:start w:val="1"/>
      <w:numFmt w:val="lowerLetter"/>
      <w:lvlText w:val="%8."/>
      <w:lvlJc w:val="left"/>
      <w:pPr>
        <w:ind w:left="7490" w:hanging="360"/>
      </w:pPr>
    </w:lvl>
    <w:lvl w:ilvl="8" w:tplc="0409001B" w:tentative="1">
      <w:start w:val="1"/>
      <w:numFmt w:val="lowerRoman"/>
      <w:lvlText w:val="%9."/>
      <w:lvlJc w:val="right"/>
      <w:pPr>
        <w:ind w:left="8210" w:hanging="180"/>
      </w:pPr>
    </w:lvl>
  </w:abstractNum>
  <w:abstractNum w:abstractNumId="6">
    <w:nsid w:val="19213CA8"/>
    <w:multiLevelType w:val="hybridMultilevel"/>
    <w:tmpl w:val="788C3240"/>
    <w:lvl w:ilvl="0" w:tplc="0409000F">
      <w:start w:val="1"/>
      <w:numFmt w:val="decimal"/>
      <w:lvlText w:val="%1."/>
      <w:lvlJc w:val="left"/>
      <w:pPr>
        <w:ind w:left="2790" w:hanging="360"/>
      </w:pPr>
      <w:rPr>
        <w:rFonts w:hint="default"/>
      </w:rPr>
    </w:lvl>
    <w:lvl w:ilvl="1" w:tplc="04090003" w:tentative="1">
      <w:start w:val="1"/>
      <w:numFmt w:val="bullet"/>
      <w:lvlText w:val="o"/>
      <w:lvlJc w:val="left"/>
      <w:pPr>
        <w:ind w:left="3510" w:hanging="360"/>
      </w:pPr>
      <w:rPr>
        <w:rFonts w:ascii="Courier New" w:hAnsi="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
    <w:nsid w:val="279B14CF"/>
    <w:multiLevelType w:val="hybridMultilevel"/>
    <w:tmpl w:val="F636F85A"/>
    <w:lvl w:ilvl="0" w:tplc="8E5A9ABC">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91F5056"/>
    <w:multiLevelType w:val="hybridMultilevel"/>
    <w:tmpl w:val="2D2A1D38"/>
    <w:lvl w:ilvl="0" w:tplc="062E8202">
      <w:start w:val="1"/>
      <w:numFmt w:val="lowerLetter"/>
      <w:lvlText w:val="%1."/>
      <w:lvlJc w:val="left"/>
      <w:pPr>
        <w:ind w:left="1390" w:hanging="360"/>
      </w:pPr>
      <w:rPr>
        <w:rFonts w:hint="default"/>
      </w:rPr>
    </w:lvl>
    <w:lvl w:ilvl="1" w:tplc="04090019">
      <w:start w:val="1"/>
      <w:numFmt w:val="lowerLetter"/>
      <w:lvlText w:val="%2."/>
      <w:lvlJc w:val="left"/>
      <w:pPr>
        <w:ind w:left="2110" w:hanging="360"/>
      </w:pPr>
    </w:lvl>
    <w:lvl w:ilvl="2" w:tplc="0409001B" w:tentative="1">
      <w:start w:val="1"/>
      <w:numFmt w:val="lowerRoman"/>
      <w:lvlText w:val="%3."/>
      <w:lvlJc w:val="right"/>
      <w:pPr>
        <w:ind w:left="2830" w:hanging="180"/>
      </w:pPr>
    </w:lvl>
    <w:lvl w:ilvl="3" w:tplc="0409000F" w:tentative="1">
      <w:start w:val="1"/>
      <w:numFmt w:val="decimal"/>
      <w:lvlText w:val="%4."/>
      <w:lvlJc w:val="left"/>
      <w:pPr>
        <w:ind w:left="3550" w:hanging="360"/>
      </w:pPr>
    </w:lvl>
    <w:lvl w:ilvl="4" w:tplc="04090019" w:tentative="1">
      <w:start w:val="1"/>
      <w:numFmt w:val="lowerLetter"/>
      <w:lvlText w:val="%5."/>
      <w:lvlJc w:val="left"/>
      <w:pPr>
        <w:ind w:left="4270" w:hanging="360"/>
      </w:pPr>
    </w:lvl>
    <w:lvl w:ilvl="5" w:tplc="0409001B" w:tentative="1">
      <w:start w:val="1"/>
      <w:numFmt w:val="lowerRoman"/>
      <w:lvlText w:val="%6."/>
      <w:lvlJc w:val="right"/>
      <w:pPr>
        <w:ind w:left="4990" w:hanging="180"/>
      </w:pPr>
    </w:lvl>
    <w:lvl w:ilvl="6" w:tplc="0409000F" w:tentative="1">
      <w:start w:val="1"/>
      <w:numFmt w:val="decimal"/>
      <w:lvlText w:val="%7."/>
      <w:lvlJc w:val="left"/>
      <w:pPr>
        <w:ind w:left="5710" w:hanging="360"/>
      </w:pPr>
    </w:lvl>
    <w:lvl w:ilvl="7" w:tplc="04090019" w:tentative="1">
      <w:start w:val="1"/>
      <w:numFmt w:val="lowerLetter"/>
      <w:lvlText w:val="%8."/>
      <w:lvlJc w:val="left"/>
      <w:pPr>
        <w:ind w:left="6430" w:hanging="360"/>
      </w:pPr>
    </w:lvl>
    <w:lvl w:ilvl="8" w:tplc="0409001B" w:tentative="1">
      <w:start w:val="1"/>
      <w:numFmt w:val="lowerRoman"/>
      <w:lvlText w:val="%9."/>
      <w:lvlJc w:val="right"/>
      <w:pPr>
        <w:ind w:left="7150" w:hanging="180"/>
      </w:pPr>
    </w:lvl>
  </w:abstractNum>
  <w:abstractNum w:abstractNumId="9">
    <w:nsid w:val="2BE76F75"/>
    <w:multiLevelType w:val="hybridMultilevel"/>
    <w:tmpl w:val="54CED21C"/>
    <w:lvl w:ilvl="0" w:tplc="0409000F">
      <w:start w:val="1"/>
      <w:numFmt w:val="decimal"/>
      <w:lvlText w:val="%1."/>
      <w:lvlJc w:val="left"/>
      <w:pPr>
        <w:tabs>
          <w:tab w:val="num" w:pos="1325"/>
        </w:tabs>
        <w:ind w:left="1325" w:hanging="360"/>
      </w:pPr>
    </w:lvl>
    <w:lvl w:ilvl="1" w:tplc="04090019" w:tentative="1">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0">
    <w:nsid w:val="2F6A3514"/>
    <w:multiLevelType w:val="hybridMultilevel"/>
    <w:tmpl w:val="3132BF50"/>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E175E0"/>
    <w:multiLevelType w:val="hybridMultilevel"/>
    <w:tmpl w:val="B3F0843A"/>
    <w:lvl w:ilvl="0" w:tplc="417A7B72">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15A1704"/>
    <w:multiLevelType w:val="hybridMultilevel"/>
    <w:tmpl w:val="64F81A40"/>
    <w:lvl w:ilvl="0" w:tplc="8E5A9ABC">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5275D60"/>
    <w:multiLevelType w:val="multilevel"/>
    <w:tmpl w:val="CB9CA366"/>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3171D7C"/>
    <w:multiLevelType w:val="hybridMultilevel"/>
    <w:tmpl w:val="BE1A677C"/>
    <w:lvl w:ilvl="0" w:tplc="8E5A9A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C83824"/>
    <w:multiLevelType w:val="hybridMultilevel"/>
    <w:tmpl w:val="0DF00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0B4495E"/>
    <w:multiLevelType w:val="hybridMultilevel"/>
    <w:tmpl w:val="DF46FBA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49D5FD0"/>
    <w:multiLevelType w:val="hybridMultilevel"/>
    <w:tmpl w:val="8AA09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5643581"/>
    <w:multiLevelType w:val="hybridMultilevel"/>
    <w:tmpl w:val="5F2A27CE"/>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617DA9"/>
    <w:multiLevelType w:val="hybridMultilevel"/>
    <w:tmpl w:val="0D3ADE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2F7D94"/>
    <w:multiLevelType w:val="hybridMultilevel"/>
    <w:tmpl w:val="316A2A1C"/>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FBA1F8F"/>
    <w:multiLevelType w:val="hybridMultilevel"/>
    <w:tmpl w:val="E002330C"/>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52579B"/>
    <w:multiLevelType w:val="hybridMultilevel"/>
    <w:tmpl w:val="1EF4DBCA"/>
    <w:lvl w:ilvl="0" w:tplc="8E5A9ABC">
      <w:start w:val="1"/>
      <w:numFmt w:val="lowerLetter"/>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3">
    <w:nsid w:val="67AA39CC"/>
    <w:multiLevelType w:val="hybridMultilevel"/>
    <w:tmpl w:val="A40495A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4">
    <w:nsid w:val="77C50CA1"/>
    <w:multiLevelType w:val="hybridMultilevel"/>
    <w:tmpl w:val="376222EA"/>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C965122"/>
    <w:multiLevelType w:val="hybridMultilevel"/>
    <w:tmpl w:val="621EACB6"/>
    <w:lvl w:ilvl="0" w:tplc="062E8202">
      <w:start w:val="1"/>
      <w:numFmt w:val="lowerLetter"/>
      <w:lvlText w:val="%1."/>
      <w:lvlJc w:val="left"/>
      <w:pPr>
        <w:ind w:left="1390" w:hanging="360"/>
      </w:pPr>
      <w:rPr>
        <w:rFonts w:hint="default"/>
      </w:rPr>
    </w:lvl>
    <w:lvl w:ilvl="1" w:tplc="04090019">
      <w:start w:val="1"/>
      <w:numFmt w:val="lowerLetter"/>
      <w:lvlText w:val="%2."/>
      <w:lvlJc w:val="left"/>
      <w:pPr>
        <w:ind w:left="2110" w:hanging="360"/>
      </w:pPr>
    </w:lvl>
    <w:lvl w:ilvl="2" w:tplc="0409001B" w:tentative="1">
      <w:start w:val="1"/>
      <w:numFmt w:val="lowerRoman"/>
      <w:lvlText w:val="%3."/>
      <w:lvlJc w:val="right"/>
      <w:pPr>
        <w:ind w:left="2830" w:hanging="180"/>
      </w:pPr>
    </w:lvl>
    <w:lvl w:ilvl="3" w:tplc="0409000F" w:tentative="1">
      <w:start w:val="1"/>
      <w:numFmt w:val="decimal"/>
      <w:lvlText w:val="%4."/>
      <w:lvlJc w:val="left"/>
      <w:pPr>
        <w:ind w:left="3550" w:hanging="360"/>
      </w:pPr>
    </w:lvl>
    <w:lvl w:ilvl="4" w:tplc="04090019" w:tentative="1">
      <w:start w:val="1"/>
      <w:numFmt w:val="lowerLetter"/>
      <w:lvlText w:val="%5."/>
      <w:lvlJc w:val="left"/>
      <w:pPr>
        <w:ind w:left="4270" w:hanging="360"/>
      </w:pPr>
    </w:lvl>
    <w:lvl w:ilvl="5" w:tplc="0409001B" w:tentative="1">
      <w:start w:val="1"/>
      <w:numFmt w:val="lowerRoman"/>
      <w:lvlText w:val="%6."/>
      <w:lvlJc w:val="right"/>
      <w:pPr>
        <w:ind w:left="4990" w:hanging="180"/>
      </w:pPr>
    </w:lvl>
    <w:lvl w:ilvl="6" w:tplc="0409000F" w:tentative="1">
      <w:start w:val="1"/>
      <w:numFmt w:val="decimal"/>
      <w:lvlText w:val="%7."/>
      <w:lvlJc w:val="left"/>
      <w:pPr>
        <w:ind w:left="5710" w:hanging="360"/>
      </w:pPr>
    </w:lvl>
    <w:lvl w:ilvl="7" w:tplc="04090019" w:tentative="1">
      <w:start w:val="1"/>
      <w:numFmt w:val="lowerLetter"/>
      <w:lvlText w:val="%8."/>
      <w:lvlJc w:val="left"/>
      <w:pPr>
        <w:ind w:left="6430" w:hanging="360"/>
      </w:pPr>
    </w:lvl>
    <w:lvl w:ilvl="8" w:tplc="0409001B" w:tentative="1">
      <w:start w:val="1"/>
      <w:numFmt w:val="lowerRoman"/>
      <w:lvlText w:val="%9."/>
      <w:lvlJc w:val="right"/>
      <w:pPr>
        <w:ind w:left="7150" w:hanging="180"/>
      </w:pPr>
    </w:lvl>
  </w:abstractNum>
  <w:num w:numId="1">
    <w:abstractNumId w:val="21"/>
  </w:num>
  <w:num w:numId="2">
    <w:abstractNumId w:val="18"/>
  </w:num>
  <w:num w:numId="3">
    <w:abstractNumId w:val="10"/>
  </w:num>
  <w:num w:numId="4">
    <w:abstractNumId w:val="20"/>
  </w:num>
  <w:num w:numId="5">
    <w:abstractNumId w:val="24"/>
  </w:num>
  <w:num w:numId="6">
    <w:abstractNumId w:val="17"/>
  </w:num>
  <w:num w:numId="7">
    <w:abstractNumId w:val="9"/>
  </w:num>
  <w:num w:numId="8">
    <w:abstractNumId w:val="16"/>
  </w:num>
  <w:num w:numId="9">
    <w:abstractNumId w:val="4"/>
  </w:num>
  <w:num w:numId="10">
    <w:abstractNumId w:val="15"/>
  </w:num>
  <w:num w:numId="11">
    <w:abstractNumId w:val="2"/>
  </w:num>
  <w:num w:numId="12">
    <w:abstractNumId w:val="5"/>
  </w:num>
  <w:num w:numId="13">
    <w:abstractNumId w:val="13"/>
  </w:num>
  <w:num w:numId="14">
    <w:abstractNumId w:val="25"/>
  </w:num>
  <w:num w:numId="15">
    <w:abstractNumId w:val="23"/>
  </w:num>
  <w:num w:numId="16">
    <w:abstractNumId w:val="3"/>
  </w:num>
  <w:num w:numId="17">
    <w:abstractNumId w:val="8"/>
  </w:num>
  <w:num w:numId="18">
    <w:abstractNumId w:val="22"/>
  </w:num>
  <w:num w:numId="19">
    <w:abstractNumId w:val="12"/>
  </w:num>
  <w:num w:numId="20">
    <w:abstractNumId w:val="7"/>
  </w:num>
  <w:num w:numId="21">
    <w:abstractNumId w:val="11"/>
  </w:num>
  <w:num w:numId="22">
    <w:abstractNumId w:val="14"/>
  </w:num>
  <w:num w:numId="23">
    <w:abstractNumId w:val="6"/>
  </w:num>
  <w:num w:numId="24">
    <w:abstractNumId w:val="1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5"/>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2E08B2"/>
    <w:rsid w:val="000046B3"/>
    <w:rsid w:val="00004E5A"/>
    <w:rsid w:val="00005439"/>
    <w:rsid w:val="00006EAD"/>
    <w:rsid w:val="00010B55"/>
    <w:rsid w:val="00011788"/>
    <w:rsid w:val="000135EE"/>
    <w:rsid w:val="000142D0"/>
    <w:rsid w:val="00015237"/>
    <w:rsid w:val="00015E02"/>
    <w:rsid w:val="00025895"/>
    <w:rsid w:val="000327D8"/>
    <w:rsid w:val="0003348D"/>
    <w:rsid w:val="0004066A"/>
    <w:rsid w:val="00044CF1"/>
    <w:rsid w:val="000471D0"/>
    <w:rsid w:val="00051FE0"/>
    <w:rsid w:val="0005506B"/>
    <w:rsid w:val="00056FCB"/>
    <w:rsid w:val="00061BAE"/>
    <w:rsid w:val="00063590"/>
    <w:rsid w:val="00065CFA"/>
    <w:rsid w:val="00066B40"/>
    <w:rsid w:val="00066B44"/>
    <w:rsid w:val="000720E9"/>
    <w:rsid w:val="000757B7"/>
    <w:rsid w:val="000768B0"/>
    <w:rsid w:val="000816B2"/>
    <w:rsid w:val="00087BFD"/>
    <w:rsid w:val="00090D5F"/>
    <w:rsid w:val="00091A2E"/>
    <w:rsid w:val="0009209B"/>
    <w:rsid w:val="0009234E"/>
    <w:rsid w:val="00092636"/>
    <w:rsid w:val="00092D4B"/>
    <w:rsid w:val="0009349F"/>
    <w:rsid w:val="00093688"/>
    <w:rsid w:val="00094DF2"/>
    <w:rsid w:val="00096295"/>
    <w:rsid w:val="00097232"/>
    <w:rsid w:val="00097CCE"/>
    <w:rsid w:val="000B7674"/>
    <w:rsid w:val="000C04FF"/>
    <w:rsid w:val="000C0EDA"/>
    <w:rsid w:val="000C21DF"/>
    <w:rsid w:val="000C2917"/>
    <w:rsid w:val="000C6889"/>
    <w:rsid w:val="000D1793"/>
    <w:rsid w:val="000D20E7"/>
    <w:rsid w:val="000D5DAF"/>
    <w:rsid w:val="000D5E59"/>
    <w:rsid w:val="000E0854"/>
    <w:rsid w:val="000E3786"/>
    <w:rsid w:val="000E3886"/>
    <w:rsid w:val="000E67FA"/>
    <w:rsid w:val="000E7E4D"/>
    <w:rsid w:val="000F1A15"/>
    <w:rsid w:val="000F6E41"/>
    <w:rsid w:val="0010049A"/>
    <w:rsid w:val="0010223A"/>
    <w:rsid w:val="00102606"/>
    <w:rsid w:val="00113213"/>
    <w:rsid w:val="0012009C"/>
    <w:rsid w:val="00121A93"/>
    <w:rsid w:val="001223DA"/>
    <w:rsid w:val="00122C9C"/>
    <w:rsid w:val="00123447"/>
    <w:rsid w:val="00124710"/>
    <w:rsid w:val="001339BB"/>
    <w:rsid w:val="001411BB"/>
    <w:rsid w:val="001411EA"/>
    <w:rsid w:val="00142315"/>
    <w:rsid w:val="00144694"/>
    <w:rsid w:val="00146655"/>
    <w:rsid w:val="00151A04"/>
    <w:rsid w:val="0015464F"/>
    <w:rsid w:val="00155BDD"/>
    <w:rsid w:val="00156E82"/>
    <w:rsid w:val="00161DE5"/>
    <w:rsid w:val="0016287C"/>
    <w:rsid w:val="00167A32"/>
    <w:rsid w:val="001730A5"/>
    <w:rsid w:val="00176502"/>
    <w:rsid w:val="00180D22"/>
    <w:rsid w:val="00182C46"/>
    <w:rsid w:val="00183F8E"/>
    <w:rsid w:val="00184E33"/>
    <w:rsid w:val="00184F89"/>
    <w:rsid w:val="0018647A"/>
    <w:rsid w:val="001940D3"/>
    <w:rsid w:val="0019467D"/>
    <w:rsid w:val="00195D6C"/>
    <w:rsid w:val="001962EC"/>
    <w:rsid w:val="001A511A"/>
    <w:rsid w:val="001B3378"/>
    <w:rsid w:val="001B3E1A"/>
    <w:rsid w:val="001B4193"/>
    <w:rsid w:val="001B4763"/>
    <w:rsid w:val="001B4ACC"/>
    <w:rsid w:val="001B4B6C"/>
    <w:rsid w:val="001B6C79"/>
    <w:rsid w:val="001D090E"/>
    <w:rsid w:val="001D184B"/>
    <w:rsid w:val="001D3F8E"/>
    <w:rsid w:val="001D5EC5"/>
    <w:rsid w:val="001D604C"/>
    <w:rsid w:val="001E0048"/>
    <w:rsid w:val="001E177A"/>
    <w:rsid w:val="001E2470"/>
    <w:rsid w:val="001F240A"/>
    <w:rsid w:val="001F309A"/>
    <w:rsid w:val="001F473A"/>
    <w:rsid w:val="001F4B42"/>
    <w:rsid w:val="001F5461"/>
    <w:rsid w:val="001F74DB"/>
    <w:rsid w:val="001F7632"/>
    <w:rsid w:val="00200CCD"/>
    <w:rsid w:val="002022D4"/>
    <w:rsid w:val="00202E50"/>
    <w:rsid w:val="00203531"/>
    <w:rsid w:val="00211D28"/>
    <w:rsid w:val="002155E7"/>
    <w:rsid w:val="00220F46"/>
    <w:rsid w:val="00221A53"/>
    <w:rsid w:val="002226A1"/>
    <w:rsid w:val="00223C02"/>
    <w:rsid w:val="0022485F"/>
    <w:rsid w:val="00226092"/>
    <w:rsid w:val="00226B43"/>
    <w:rsid w:val="00227DF4"/>
    <w:rsid w:val="0023155C"/>
    <w:rsid w:val="00233F54"/>
    <w:rsid w:val="00236FB5"/>
    <w:rsid w:val="00240FAF"/>
    <w:rsid w:val="00241103"/>
    <w:rsid w:val="00241C85"/>
    <w:rsid w:val="0024311E"/>
    <w:rsid w:val="00244E9E"/>
    <w:rsid w:val="00245788"/>
    <w:rsid w:val="002535A8"/>
    <w:rsid w:val="0026152E"/>
    <w:rsid w:val="00261FD1"/>
    <w:rsid w:val="00264E0F"/>
    <w:rsid w:val="00270BDB"/>
    <w:rsid w:val="002724C3"/>
    <w:rsid w:val="00275097"/>
    <w:rsid w:val="00276BB1"/>
    <w:rsid w:val="00280935"/>
    <w:rsid w:val="00287472"/>
    <w:rsid w:val="00295C74"/>
    <w:rsid w:val="00296028"/>
    <w:rsid w:val="00297B14"/>
    <w:rsid w:val="00297C09"/>
    <w:rsid w:val="002A2775"/>
    <w:rsid w:val="002A4326"/>
    <w:rsid w:val="002A4B2B"/>
    <w:rsid w:val="002A4BC7"/>
    <w:rsid w:val="002A7C21"/>
    <w:rsid w:val="002A7C6A"/>
    <w:rsid w:val="002B4316"/>
    <w:rsid w:val="002C0CA7"/>
    <w:rsid w:val="002C28BE"/>
    <w:rsid w:val="002C4F31"/>
    <w:rsid w:val="002C568E"/>
    <w:rsid w:val="002C7145"/>
    <w:rsid w:val="002D0A0F"/>
    <w:rsid w:val="002D123A"/>
    <w:rsid w:val="002D1735"/>
    <w:rsid w:val="002D1AC2"/>
    <w:rsid w:val="002D1D16"/>
    <w:rsid w:val="002D23F5"/>
    <w:rsid w:val="002D2CAB"/>
    <w:rsid w:val="002D38C4"/>
    <w:rsid w:val="002D5093"/>
    <w:rsid w:val="002D771D"/>
    <w:rsid w:val="002E08B2"/>
    <w:rsid w:val="002E3FD9"/>
    <w:rsid w:val="002E4675"/>
    <w:rsid w:val="002E6B38"/>
    <w:rsid w:val="00302EFB"/>
    <w:rsid w:val="00310C93"/>
    <w:rsid w:val="00312CC6"/>
    <w:rsid w:val="00313585"/>
    <w:rsid w:val="00316E05"/>
    <w:rsid w:val="0032397C"/>
    <w:rsid w:val="00324629"/>
    <w:rsid w:val="003266A6"/>
    <w:rsid w:val="0033299E"/>
    <w:rsid w:val="0033649C"/>
    <w:rsid w:val="003377A7"/>
    <w:rsid w:val="00337CE3"/>
    <w:rsid w:val="00340A16"/>
    <w:rsid w:val="00341CAA"/>
    <w:rsid w:val="00342A6C"/>
    <w:rsid w:val="00344BB1"/>
    <w:rsid w:val="00351377"/>
    <w:rsid w:val="0035314F"/>
    <w:rsid w:val="003534A4"/>
    <w:rsid w:val="00356D2E"/>
    <w:rsid w:val="003649CA"/>
    <w:rsid w:val="00364DE5"/>
    <w:rsid w:val="003657C3"/>
    <w:rsid w:val="0036612C"/>
    <w:rsid w:val="003664B5"/>
    <w:rsid w:val="00366F5E"/>
    <w:rsid w:val="00371094"/>
    <w:rsid w:val="003751D4"/>
    <w:rsid w:val="00375956"/>
    <w:rsid w:val="003804B4"/>
    <w:rsid w:val="00380B49"/>
    <w:rsid w:val="00382BB7"/>
    <w:rsid w:val="003843E5"/>
    <w:rsid w:val="00385917"/>
    <w:rsid w:val="0038752C"/>
    <w:rsid w:val="00387C04"/>
    <w:rsid w:val="00392880"/>
    <w:rsid w:val="00392A12"/>
    <w:rsid w:val="00395826"/>
    <w:rsid w:val="00396B0A"/>
    <w:rsid w:val="003A1035"/>
    <w:rsid w:val="003A545D"/>
    <w:rsid w:val="003A5E24"/>
    <w:rsid w:val="003B5321"/>
    <w:rsid w:val="003B74D7"/>
    <w:rsid w:val="003B7799"/>
    <w:rsid w:val="003C294A"/>
    <w:rsid w:val="003C4D3D"/>
    <w:rsid w:val="003C62A0"/>
    <w:rsid w:val="003D1E6C"/>
    <w:rsid w:val="003D6080"/>
    <w:rsid w:val="003D6F8A"/>
    <w:rsid w:val="003D7E5B"/>
    <w:rsid w:val="003E3D66"/>
    <w:rsid w:val="003E6320"/>
    <w:rsid w:val="003E6D5E"/>
    <w:rsid w:val="003F23AA"/>
    <w:rsid w:val="003F39B6"/>
    <w:rsid w:val="003F39EE"/>
    <w:rsid w:val="003F4E89"/>
    <w:rsid w:val="003F5734"/>
    <w:rsid w:val="003F6C3E"/>
    <w:rsid w:val="004016CA"/>
    <w:rsid w:val="00401B3F"/>
    <w:rsid w:val="00402468"/>
    <w:rsid w:val="00404700"/>
    <w:rsid w:val="00422AF0"/>
    <w:rsid w:val="0043069F"/>
    <w:rsid w:val="0043265A"/>
    <w:rsid w:val="004328DD"/>
    <w:rsid w:val="00433689"/>
    <w:rsid w:val="004354FF"/>
    <w:rsid w:val="0043771C"/>
    <w:rsid w:val="00437CAA"/>
    <w:rsid w:val="00442E26"/>
    <w:rsid w:val="00454ED7"/>
    <w:rsid w:val="00464308"/>
    <w:rsid w:val="0047059C"/>
    <w:rsid w:val="004705D2"/>
    <w:rsid w:val="00475157"/>
    <w:rsid w:val="004857D5"/>
    <w:rsid w:val="00494E89"/>
    <w:rsid w:val="004955EB"/>
    <w:rsid w:val="00497787"/>
    <w:rsid w:val="004A2BC8"/>
    <w:rsid w:val="004B0CBC"/>
    <w:rsid w:val="004B7FFA"/>
    <w:rsid w:val="004C0638"/>
    <w:rsid w:val="004C3FAF"/>
    <w:rsid w:val="004C6C87"/>
    <w:rsid w:val="004D1077"/>
    <w:rsid w:val="004D466F"/>
    <w:rsid w:val="004E0B7D"/>
    <w:rsid w:val="004E192B"/>
    <w:rsid w:val="004E1C02"/>
    <w:rsid w:val="004E4288"/>
    <w:rsid w:val="004E5169"/>
    <w:rsid w:val="004E6D7B"/>
    <w:rsid w:val="004F2CF6"/>
    <w:rsid w:val="004F5AAB"/>
    <w:rsid w:val="004F5AE8"/>
    <w:rsid w:val="004F694A"/>
    <w:rsid w:val="004F6FFE"/>
    <w:rsid w:val="00504662"/>
    <w:rsid w:val="0050540D"/>
    <w:rsid w:val="00511BFC"/>
    <w:rsid w:val="0051229C"/>
    <w:rsid w:val="005132DB"/>
    <w:rsid w:val="00513F78"/>
    <w:rsid w:val="0052368A"/>
    <w:rsid w:val="00533DB7"/>
    <w:rsid w:val="00536C73"/>
    <w:rsid w:val="005523AD"/>
    <w:rsid w:val="00555AC7"/>
    <w:rsid w:val="00555EC2"/>
    <w:rsid w:val="00556700"/>
    <w:rsid w:val="0055739C"/>
    <w:rsid w:val="00562CB9"/>
    <w:rsid w:val="00564CB4"/>
    <w:rsid w:val="00565230"/>
    <w:rsid w:val="00567CA3"/>
    <w:rsid w:val="00571F91"/>
    <w:rsid w:val="00577984"/>
    <w:rsid w:val="00582AF2"/>
    <w:rsid w:val="00584621"/>
    <w:rsid w:val="00584E06"/>
    <w:rsid w:val="00586DA8"/>
    <w:rsid w:val="00593527"/>
    <w:rsid w:val="005A4777"/>
    <w:rsid w:val="005A608A"/>
    <w:rsid w:val="005B3A22"/>
    <w:rsid w:val="005B5BCF"/>
    <w:rsid w:val="005B6181"/>
    <w:rsid w:val="005B7289"/>
    <w:rsid w:val="005C15D4"/>
    <w:rsid w:val="005C19F6"/>
    <w:rsid w:val="005C2362"/>
    <w:rsid w:val="005C2BE1"/>
    <w:rsid w:val="005C6DAA"/>
    <w:rsid w:val="005D3C2A"/>
    <w:rsid w:val="005D4ACF"/>
    <w:rsid w:val="005D5075"/>
    <w:rsid w:val="005E71F4"/>
    <w:rsid w:val="005F07FF"/>
    <w:rsid w:val="005F17B6"/>
    <w:rsid w:val="00602ED7"/>
    <w:rsid w:val="00613F05"/>
    <w:rsid w:val="006146C0"/>
    <w:rsid w:val="00622411"/>
    <w:rsid w:val="00622456"/>
    <w:rsid w:val="006238E6"/>
    <w:rsid w:val="00624A0D"/>
    <w:rsid w:val="006254BF"/>
    <w:rsid w:val="0062612F"/>
    <w:rsid w:val="00630A7A"/>
    <w:rsid w:val="00634EBC"/>
    <w:rsid w:val="00637ABE"/>
    <w:rsid w:val="006438F6"/>
    <w:rsid w:val="00666BF5"/>
    <w:rsid w:val="00667777"/>
    <w:rsid w:val="00670187"/>
    <w:rsid w:val="00673A5D"/>
    <w:rsid w:val="006769D1"/>
    <w:rsid w:val="00681385"/>
    <w:rsid w:val="00685F9D"/>
    <w:rsid w:val="006860BE"/>
    <w:rsid w:val="00690DFD"/>
    <w:rsid w:val="00692466"/>
    <w:rsid w:val="006938EB"/>
    <w:rsid w:val="00693955"/>
    <w:rsid w:val="00695385"/>
    <w:rsid w:val="006A091E"/>
    <w:rsid w:val="006A0F63"/>
    <w:rsid w:val="006A381F"/>
    <w:rsid w:val="006A5289"/>
    <w:rsid w:val="006A7147"/>
    <w:rsid w:val="006B4210"/>
    <w:rsid w:val="006B54E9"/>
    <w:rsid w:val="006C3EC0"/>
    <w:rsid w:val="006C4F06"/>
    <w:rsid w:val="006E30D4"/>
    <w:rsid w:val="006F23BB"/>
    <w:rsid w:val="006F3B79"/>
    <w:rsid w:val="006F7C57"/>
    <w:rsid w:val="006F7CA8"/>
    <w:rsid w:val="00701084"/>
    <w:rsid w:val="00703FCC"/>
    <w:rsid w:val="00710A69"/>
    <w:rsid w:val="00711E28"/>
    <w:rsid w:val="007121C7"/>
    <w:rsid w:val="00721832"/>
    <w:rsid w:val="00721EB6"/>
    <w:rsid w:val="00723472"/>
    <w:rsid w:val="007258DE"/>
    <w:rsid w:val="00725F7D"/>
    <w:rsid w:val="00726902"/>
    <w:rsid w:val="00731F0D"/>
    <w:rsid w:val="0073385E"/>
    <w:rsid w:val="00733B69"/>
    <w:rsid w:val="00734525"/>
    <w:rsid w:val="00737694"/>
    <w:rsid w:val="00737A79"/>
    <w:rsid w:val="00737EB4"/>
    <w:rsid w:val="00740436"/>
    <w:rsid w:val="00744D1C"/>
    <w:rsid w:val="00745D54"/>
    <w:rsid w:val="0074600E"/>
    <w:rsid w:val="00746BFE"/>
    <w:rsid w:val="007470F8"/>
    <w:rsid w:val="00753AAE"/>
    <w:rsid w:val="0076014E"/>
    <w:rsid w:val="00765936"/>
    <w:rsid w:val="00767FE3"/>
    <w:rsid w:val="00773961"/>
    <w:rsid w:val="00773A31"/>
    <w:rsid w:val="00774063"/>
    <w:rsid w:val="007756F6"/>
    <w:rsid w:val="00781616"/>
    <w:rsid w:val="00782D7F"/>
    <w:rsid w:val="0078337A"/>
    <w:rsid w:val="007841F4"/>
    <w:rsid w:val="00794C14"/>
    <w:rsid w:val="00797365"/>
    <w:rsid w:val="007A0525"/>
    <w:rsid w:val="007A43D8"/>
    <w:rsid w:val="007A4AEA"/>
    <w:rsid w:val="007A5602"/>
    <w:rsid w:val="007B1314"/>
    <w:rsid w:val="007B1611"/>
    <w:rsid w:val="007B1979"/>
    <w:rsid w:val="007B6B86"/>
    <w:rsid w:val="007C1494"/>
    <w:rsid w:val="007C170C"/>
    <w:rsid w:val="007C27B3"/>
    <w:rsid w:val="007D105B"/>
    <w:rsid w:val="007D1414"/>
    <w:rsid w:val="007D48AA"/>
    <w:rsid w:val="007D7CB5"/>
    <w:rsid w:val="007E5B5D"/>
    <w:rsid w:val="007F2A42"/>
    <w:rsid w:val="007F3268"/>
    <w:rsid w:val="007F34D6"/>
    <w:rsid w:val="007F4737"/>
    <w:rsid w:val="007F7F6B"/>
    <w:rsid w:val="00800FFF"/>
    <w:rsid w:val="008036E1"/>
    <w:rsid w:val="00812DD1"/>
    <w:rsid w:val="00815383"/>
    <w:rsid w:val="008221B6"/>
    <w:rsid w:val="008255F0"/>
    <w:rsid w:val="00831415"/>
    <w:rsid w:val="00836712"/>
    <w:rsid w:val="00837A6C"/>
    <w:rsid w:val="00841428"/>
    <w:rsid w:val="00843578"/>
    <w:rsid w:val="00855AA7"/>
    <w:rsid w:val="008576BB"/>
    <w:rsid w:val="00857FDC"/>
    <w:rsid w:val="00864024"/>
    <w:rsid w:val="008653F8"/>
    <w:rsid w:val="008659FF"/>
    <w:rsid w:val="00867848"/>
    <w:rsid w:val="0087311C"/>
    <w:rsid w:val="00877786"/>
    <w:rsid w:val="00882FDF"/>
    <w:rsid w:val="00887321"/>
    <w:rsid w:val="0089632F"/>
    <w:rsid w:val="00896F50"/>
    <w:rsid w:val="008A0890"/>
    <w:rsid w:val="008A516E"/>
    <w:rsid w:val="008B5101"/>
    <w:rsid w:val="008C302B"/>
    <w:rsid w:val="008D1F5F"/>
    <w:rsid w:val="008D478E"/>
    <w:rsid w:val="008E02D5"/>
    <w:rsid w:val="008E17C3"/>
    <w:rsid w:val="008E532E"/>
    <w:rsid w:val="008F2CBE"/>
    <w:rsid w:val="008F2EF5"/>
    <w:rsid w:val="008F56B3"/>
    <w:rsid w:val="008F570A"/>
    <w:rsid w:val="0091633F"/>
    <w:rsid w:val="00922CB8"/>
    <w:rsid w:val="009236B5"/>
    <w:rsid w:val="009271DC"/>
    <w:rsid w:val="0093089C"/>
    <w:rsid w:val="00933B59"/>
    <w:rsid w:val="0093712A"/>
    <w:rsid w:val="00940D03"/>
    <w:rsid w:val="0095426A"/>
    <w:rsid w:val="00956582"/>
    <w:rsid w:val="00957396"/>
    <w:rsid w:val="009644DA"/>
    <w:rsid w:val="00964C17"/>
    <w:rsid w:val="009653C9"/>
    <w:rsid w:val="00970B83"/>
    <w:rsid w:val="00974ACD"/>
    <w:rsid w:val="00976FC1"/>
    <w:rsid w:val="009809C2"/>
    <w:rsid w:val="00981680"/>
    <w:rsid w:val="00983747"/>
    <w:rsid w:val="00983DB4"/>
    <w:rsid w:val="009854C0"/>
    <w:rsid w:val="009862D8"/>
    <w:rsid w:val="00987542"/>
    <w:rsid w:val="00992C9B"/>
    <w:rsid w:val="00997B30"/>
    <w:rsid w:val="009A1D48"/>
    <w:rsid w:val="009A572F"/>
    <w:rsid w:val="009A7C75"/>
    <w:rsid w:val="009B00C4"/>
    <w:rsid w:val="009B1943"/>
    <w:rsid w:val="009B5850"/>
    <w:rsid w:val="009B660A"/>
    <w:rsid w:val="009B67D6"/>
    <w:rsid w:val="009B6C78"/>
    <w:rsid w:val="009B7074"/>
    <w:rsid w:val="009C1425"/>
    <w:rsid w:val="009C1B71"/>
    <w:rsid w:val="009C5FAE"/>
    <w:rsid w:val="009D2379"/>
    <w:rsid w:val="009D30C5"/>
    <w:rsid w:val="009D4299"/>
    <w:rsid w:val="009D42B5"/>
    <w:rsid w:val="009D6460"/>
    <w:rsid w:val="009D7885"/>
    <w:rsid w:val="009D78E9"/>
    <w:rsid w:val="009E1FF9"/>
    <w:rsid w:val="009E4C1D"/>
    <w:rsid w:val="009F02DF"/>
    <w:rsid w:val="00A00926"/>
    <w:rsid w:val="00A027CE"/>
    <w:rsid w:val="00A029A1"/>
    <w:rsid w:val="00A05B19"/>
    <w:rsid w:val="00A0722E"/>
    <w:rsid w:val="00A10830"/>
    <w:rsid w:val="00A118BA"/>
    <w:rsid w:val="00A13C4D"/>
    <w:rsid w:val="00A13FD2"/>
    <w:rsid w:val="00A1614B"/>
    <w:rsid w:val="00A1756E"/>
    <w:rsid w:val="00A2101E"/>
    <w:rsid w:val="00A262BA"/>
    <w:rsid w:val="00A36119"/>
    <w:rsid w:val="00A37122"/>
    <w:rsid w:val="00A37E94"/>
    <w:rsid w:val="00A462A8"/>
    <w:rsid w:val="00A4700F"/>
    <w:rsid w:val="00A509A1"/>
    <w:rsid w:val="00A52119"/>
    <w:rsid w:val="00A52BB7"/>
    <w:rsid w:val="00A55292"/>
    <w:rsid w:val="00A55FBE"/>
    <w:rsid w:val="00A5680E"/>
    <w:rsid w:val="00A628D0"/>
    <w:rsid w:val="00A64628"/>
    <w:rsid w:val="00A70B3B"/>
    <w:rsid w:val="00A727F9"/>
    <w:rsid w:val="00A73ABE"/>
    <w:rsid w:val="00A744DF"/>
    <w:rsid w:val="00A77381"/>
    <w:rsid w:val="00A8085E"/>
    <w:rsid w:val="00A85A86"/>
    <w:rsid w:val="00A878D2"/>
    <w:rsid w:val="00AA6F12"/>
    <w:rsid w:val="00AA7060"/>
    <w:rsid w:val="00AA78A7"/>
    <w:rsid w:val="00AA7DB6"/>
    <w:rsid w:val="00AB0C1F"/>
    <w:rsid w:val="00AB3C5C"/>
    <w:rsid w:val="00AB7453"/>
    <w:rsid w:val="00AC293B"/>
    <w:rsid w:val="00AC53C2"/>
    <w:rsid w:val="00AC5BD0"/>
    <w:rsid w:val="00AC5E3A"/>
    <w:rsid w:val="00AC7695"/>
    <w:rsid w:val="00AD011C"/>
    <w:rsid w:val="00AD0A5C"/>
    <w:rsid w:val="00AD1499"/>
    <w:rsid w:val="00AE0D05"/>
    <w:rsid w:val="00AE14CA"/>
    <w:rsid w:val="00AE6784"/>
    <w:rsid w:val="00AF147A"/>
    <w:rsid w:val="00B077E1"/>
    <w:rsid w:val="00B12DFC"/>
    <w:rsid w:val="00B169B0"/>
    <w:rsid w:val="00B21DA2"/>
    <w:rsid w:val="00B27FB7"/>
    <w:rsid w:val="00B340BE"/>
    <w:rsid w:val="00B4210A"/>
    <w:rsid w:val="00B42E42"/>
    <w:rsid w:val="00B43663"/>
    <w:rsid w:val="00B5018A"/>
    <w:rsid w:val="00B57128"/>
    <w:rsid w:val="00B61457"/>
    <w:rsid w:val="00B67A5D"/>
    <w:rsid w:val="00B702C1"/>
    <w:rsid w:val="00B718BB"/>
    <w:rsid w:val="00B75D0D"/>
    <w:rsid w:val="00B846D5"/>
    <w:rsid w:val="00B91FB2"/>
    <w:rsid w:val="00B93A25"/>
    <w:rsid w:val="00B948DA"/>
    <w:rsid w:val="00B95ACE"/>
    <w:rsid w:val="00B976FD"/>
    <w:rsid w:val="00BA24B4"/>
    <w:rsid w:val="00BA25BA"/>
    <w:rsid w:val="00BA44AC"/>
    <w:rsid w:val="00BB0340"/>
    <w:rsid w:val="00BB2142"/>
    <w:rsid w:val="00BB3897"/>
    <w:rsid w:val="00BB3FE6"/>
    <w:rsid w:val="00BB5F6A"/>
    <w:rsid w:val="00BB6F37"/>
    <w:rsid w:val="00BC2BB9"/>
    <w:rsid w:val="00BC4CFD"/>
    <w:rsid w:val="00BD04A0"/>
    <w:rsid w:val="00BD1143"/>
    <w:rsid w:val="00BD5688"/>
    <w:rsid w:val="00BE037D"/>
    <w:rsid w:val="00BE6953"/>
    <w:rsid w:val="00BE76F1"/>
    <w:rsid w:val="00BE7FFC"/>
    <w:rsid w:val="00BF28BE"/>
    <w:rsid w:val="00BF379F"/>
    <w:rsid w:val="00C018AD"/>
    <w:rsid w:val="00C07842"/>
    <w:rsid w:val="00C150D5"/>
    <w:rsid w:val="00C17631"/>
    <w:rsid w:val="00C210A3"/>
    <w:rsid w:val="00C215F8"/>
    <w:rsid w:val="00C27A11"/>
    <w:rsid w:val="00C30AD6"/>
    <w:rsid w:val="00C3151B"/>
    <w:rsid w:val="00C32595"/>
    <w:rsid w:val="00C326A0"/>
    <w:rsid w:val="00C33254"/>
    <w:rsid w:val="00C3333C"/>
    <w:rsid w:val="00C36139"/>
    <w:rsid w:val="00C37C2F"/>
    <w:rsid w:val="00C41472"/>
    <w:rsid w:val="00C4188D"/>
    <w:rsid w:val="00C431DE"/>
    <w:rsid w:val="00C45639"/>
    <w:rsid w:val="00C52092"/>
    <w:rsid w:val="00C52C27"/>
    <w:rsid w:val="00C5310F"/>
    <w:rsid w:val="00C61474"/>
    <w:rsid w:val="00C70507"/>
    <w:rsid w:val="00C7436D"/>
    <w:rsid w:val="00C745E3"/>
    <w:rsid w:val="00C7582F"/>
    <w:rsid w:val="00C77A55"/>
    <w:rsid w:val="00C80075"/>
    <w:rsid w:val="00C8317B"/>
    <w:rsid w:val="00C83CC9"/>
    <w:rsid w:val="00C84C98"/>
    <w:rsid w:val="00C85084"/>
    <w:rsid w:val="00C8664E"/>
    <w:rsid w:val="00C906DB"/>
    <w:rsid w:val="00C914FF"/>
    <w:rsid w:val="00C92A8F"/>
    <w:rsid w:val="00C95DE7"/>
    <w:rsid w:val="00C97D48"/>
    <w:rsid w:val="00CA1775"/>
    <w:rsid w:val="00CA2218"/>
    <w:rsid w:val="00CA3363"/>
    <w:rsid w:val="00CA59F5"/>
    <w:rsid w:val="00CA6592"/>
    <w:rsid w:val="00CB43E1"/>
    <w:rsid w:val="00CB6506"/>
    <w:rsid w:val="00CC5F8F"/>
    <w:rsid w:val="00CC761F"/>
    <w:rsid w:val="00CE0D12"/>
    <w:rsid w:val="00CE5515"/>
    <w:rsid w:val="00CE57C8"/>
    <w:rsid w:val="00CE7019"/>
    <w:rsid w:val="00CF2CD5"/>
    <w:rsid w:val="00CF2EFB"/>
    <w:rsid w:val="00CF513B"/>
    <w:rsid w:val="00CF5A6B"/>
    <w:rsid w:val="00D02C58"/>
    <w:rsid w:val="00D0585B"/>
    <w:rsid w:val="00D066BD"/>
    <w:rsid w:val="00D13055"/>
    <w:rsid w:val="00D147F5"/>
    <w:rsid w:val="00D23813"/>
    <w:rsid w:val="00D2440E"/>
    <w:rsid w:val="00D2458C"/>
    <w:rsid w:val="00D25807"/>
    <w:rsid w:val="00D25AC9"/>
    <w:rsid w:val="00D35897"/>
    <w:rsid w:val="00D35AE3"/>
    <w:rsid w:val="00D408AD"/>
    <w:rsid w:val="00D41702"/>
    <w:rsid w:val="00D42C78"/>
    <w:rsid w:val="00D437E4"/>
    <w:rsid w:val="00D4498A"/>
    <w:rsid w:val="00D465B0"/>
    <w:rsid w:val="00D47029"/>
    <w:rsid w:val="00D51343"/>
    <w:rsid w:val="00D53392"/>
    <w:rsid w:val="00D5660B"/>
    <w:rsid w:val="00D56DC9"/>
    <w:rsid w:val="00D607B0"/>
    <w:rsid w:val="00D71531"/>
    <w:rsid w:val="00D72898"/>
    <w:rsid w:val="00D748B4"/>
    <w:rsid w:val="00D762EE"/>
    <w:rsid w:val="00D76F4A"/>
    <w:rsid w:val="00D81F0A"/>
    <w:rsid w:val="00D8319C"/>
    <w:rsid w:val="00D8659D"/>
    <w:rsid w:val="00D8747A"/>
    <w:rsid w:val="00D906F1"/>
    <w:rsid w:val="00D90F29"/>
    <w:rsid w:val="00D94A1B"/>
    <w:rsid w:val="00D96E5D"/>
    <w:rsid w:val="00DA093B"/>
    <w:rsid w:val="00DA0A5C"/>
    <w:rsid w:val="00DA13AE"/>
    <w:rsid w:val="00DA2A6B"/>
    <w:rsid w:val="00DA7833"/>
    <w:rsid w:val="00DB15C8"/>
    <w:rsid w:val="00DB24A8"/>
    <w:rsid w:val="00DB4434"/>
    <w:rsid w:val="00DC268B"/>
    <w:rsid w:val="00DC2D88"/>
    <w:rsid w:val="00DC4A0E"/>
    <w:rsid w:val="00DC6825"/>
    <w:rsid w:val="00DD2027"/>
    <w:rsid w:val="00DD2681"/>
    <w:rsid w:val="00DD2A3C"/>
    <w:rsid w:val="00DD6E65"/>
    <w:rsid w:val="00DE32D6"/>
    <w:rsid w:val="00DF687F"/>
    <w:rsid w:val="00DF7288"/>
    <w:rsid w:val="00E019AC"/>
    <w:rsid w:val="00E06194"/>
    <w:rsid w:val="00E074D3"/>
    <w:rsid w:val="00E10583"/>
    <w:rsid w:val="00E107E5"/>
    <w:rsid w:val="00E13119"/>
    <w:rsid w:val="00E20D96"/>
    <w:rsid w:val="00E21B6F"/>
    <w:rsid w:val="00E24D8B"/>
    <w:rsid w:val="00E25A82"/>
    <w:rsid w:val="00E25AAA"/>
    <w:rsid w:val="00E26323"/>
    <w:rsid w:val="00E26AC1"/>
    <w:rsid w:val="00E32886"/>
    <w:rsid w:val="00E33F69"/>
    <w:rsid w:val="00E371E7"/>
    <w:rsid w:val="00E37653"/>
    <w:rsid w:val="00E414DF"/>
    <w:rsid w:val="00E4440F"/>
    <w:rsid w:val="00E4717B"/>
    <w:rsid w:val="00E51968"/>
    <w:rsid w:val="00E52F3C"/>
    <w:rsid w:val="00E5467A"/>
    <w:rsid w:val="00E62E0F"/>
    <w:rsid w:val="00E70595"/>
    <w:rsid w:val="00E720AF"/>
    <w:rsid w:val="00E860BE"/>
    <w:rsid w:val="00E875EF"/>
    <w:rsid w:val="00EA7F79"/>
    <w:rsid w:val="00EB09A4"/>
    <w:rsid w:val="00EB1B32"/>
    <w:rsid w:val="00EB303D"/>
    <w:rsid w:val="00EC6B8A"/>
    <w:rsid w:val="00EC6F0A"/>
    <w:rsid w:val="00ED2484"/>
    <w:rsid w:val="00ED470E"/>
    <w:rsid w:val="00ED711B"/>
    <w:rsid w:val="00EE0D7C"/>
    <w:rsid w:val="00EE2F2E"/>
    <w:rsid w:val="00EE3225"/>
    <w:rsid w:val="00EE4DD7"/>
    <w:rsid w:val="00EE647D"/>
    <w:rsid w:val="00EE7DC7"/>
    <w:rsid w:val="00EF71CF"/>
    <w:rsid w:val="00EF7A5B"/>
    <w:rsid w:val="00F004B0"/>
    <w:rsid w:val="00F024D9"/>
    <w:rsid w:val="00F177CB"/>
    <w:rsid w:val="00F17BE0"/>
    <w:rsid w:val="00F241A5"/>
    <w:rsid w:val="00F300E9"/>
    <w:rsid w:val="00F358B9"/>
    <w:rsid w:val="00F35E41"/>
    <w:rsid w:val="00F406D6"/>
    <w:rsid w:val="00F40C9B"/>
    <w:rsid w:val="00F4475C"/>
    <w:rsid w:val="00F457C5"/>
    <w:rsid w:val="00F54CC3"/>
    <w:rsid w:val="00F54FA6"/>
    <w:rsid w:val="00F5693B"/>
    <w:rsid w:val="00F601EA"/>
    <w:rsid w:val="00F617C5"/>
    <w:rsid w:val="00F62841"/>
    <w:rsid w:val="00F719A9"/>
    <w:rsid w:val="00F82E05"/>
    <w:rsid w:val="00F82F60"/>
    <w:rsid w:val="00F840C2"/>
    <w:rsid w:val="00F87F0C"/>
    <w:rsid w:val="00F968CD"/>
    <w:rsid w:val="00F9763A"/>
    <w:rsid w:val="00FA0AA5"/>
    <w:rsid w:val="00FA0E28"/>
    <w:rsid w:val="00FB29D6"/>
    <w:rsid w:val="00FB3591"/>
    <w:rsid w:val="00FB3839"/>
    <w:rsid w:val="00FB3AF6"/>
    <w:rsid w:val="00FB77CC"/>
    <w:rsid w:val="00FC316D"/>
    <w:rsid w:val="00FC4C5F"/>
    <w:rsid w:val="00FD22E5"/>
    <w:rsid w:val="00FD272B"/>
    <w:rsid w:val="00FD304C"/>
    <w:rsid w:val="00FD342E"/>
    <w:rsid w:val="00FD736C"/>
    <w:rsid w:val="00FE23E6"/>
    <w:rsid w:val="00FE3106"/>
    <w:rsid w:val="00FE65EC"/>
    <w:rsid w:val="00FF132C"/>
    <w:rsid w:val="00FF3BE2"/>
    <w:rsid w:val="00FF5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1EA"/>
    <w:pPr>
      <w:widowControl w:val="0"/>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411EA"/>
  </w:style>
  <w:style w:type="paragraph" w:styleId="Header">
    <w:name w:val="header"/>
    <w:basedOn w:val="Normal"/>
    <w:rsid w:val="00D76F4A"/>
    <w:pPr>
      <w:tabs>
        <w:tab w:val="center" w:pos="4320"/>
        <w:tab w:val="right" w:pos="8640"/>
      </w:tabs>
    </w:pPr>
  </w:style>
  <w:style w:type="paragraph" w:styleId="Footer">
    <w:name w:val="footer"/>
    <w:basedOn w:val="Normal"/>
    <w:rsid w:val="00D76F4A"/>
    <w:pPr>
      <w:tabs>
        <w:tab w:val="center" w:pos="4320"/>
        <w:tab w:val="right" w:pos="8640"/>
      </w:tabs>
    </w:pPr>
  </w:style>
  <w:style w:type="character" w:styleId="PageNumber">
    <w:name w:val="page number"/>
    <w:basedOn w:val="DefaultParagraphFont"/>
    <w:rsid w:val="00D76F4A"/>
  </w:style>
  <w:style w:type="paragraph" w:styleId="BalloonText">
    <w:name w:val="Balloon Text"/>
    <w:basedOn w:val="Normal"/>
    <w:semiHidden/>
    <w:rsid w:val="002724C3"/>
    <w:rPr>
      <w:rFonts w:ascii="Tahoma" w:hAnsi="Tahoma" w:cs="Tahoma"/>
      <w:sz w:val="16"/>
      <w:szCs w:val="16"/>
    </w:rPr>
  </w:style>
  <w:style w:type="character" w:styleId="Hyperlink">
    <w:name w:val="Hyperlink"/>
    <w:basedOn w:val="DefaultParagraphFont"/>
    <w:rsid w:val="00634EBC"/>
    <w:rPr>
      <w:color w:val="0000FF"/>
      <w:u w:val="single"/>
    </w:rPr>
  </w:style>
  <w:style w:type="character" w:styleId="FollowedHyperlink">
    <w:name w:val="FollowedHyperlink"/>
    <w:basedOn w:val="DefaultParagraphFont"/>
    <w:rsid w:val="00831415"/>
    <w:rPr>
      <w:color w:val="800080"/>
      <w:u w:val="single"/>
    </w:rPr>
  </w:style>
  <w:style w:type="character" w:styleId="LineNumber">
    <w:name w:val="line number"/>
    <w:basedOn w:val="DefaultParagraphFont"/>
    <w:rsid w:val="005C2362"/>
  </w:style>
  <w:style w:type="paragraph" w:styleId="ListParagraph">
    <w:name w:val="List Paragraph"/>
    <w:basedOn w:val="Normal"/>
    <w:uiPriority w:val="34"/>
    <w:qFormat/>
    <w:rsid w:val="00092D4B"/>
    <w:pPr>
      <w:ind w:left="720"/>
    </w:pPr>
  </w:style>
  <w:style w:type="paragraph" w:customStyle="1" w:styleId="Default">
    <w:name w:val="Default"/>
    <w:rsid w:val="000C21DF"/>
    <w:pPr>
      <w:autoSpaceDE w:val="0"/>
      <w:autoSpaceDN w:val="0"/>
      <w:adjustRightInd w:val="0"/>
    </w:pPr>
    <w:rPr>
      <w:rFonts w:eastAsia="Calibri"/>
      <w:color w:val="000000"/>
    </w:rPr>
  </w:style>
  <w:style w:type="paragraph" w:styleId="DocumentMap">
    <w:name w:val="Document Map"/>
    <w:basedOn w:val="Normal"/>
    <w:link w:val="DocumentMapChar"/>
    <w:rsid w:val="00F300E9"/>
    <w:rPr>
      <w:rFonts w:ascii="Tahoma" w:hAnsi="Tahoma" w:cs="Tahoma"/>
      <w:sz w:val="16"/>
      <w:szCs w:val="16"/>
    </w:rPr>
  </w:style>
  <w:style w:type="character" w:customStyle="1" w:styleId="DocumentMapChar">
    <w:name w:val="Document Map Char"/>
    <w:basedOn w:val="DefaultParagraphFont"/>
    <w:link w:val="DocumentMap"/>
    <w:rsid w:val="00F300E9"/>
    <w:rPr>
      <w:rFonts w:ascii="Tahoma" w:hAnsi="Tahoma" w:cs="Tahoma"/>
      <w:sz w:val="16"/>
      <w:szCs w:val="16"/>
    </w:rPr>
  </w:style>
  <w:style w:type="paragraph" w:styleId="Revision">
    <w:name w:val="Revision"/>
    <w:hidden/>
    <w:uiPriority w:val="99"/>
    <w:semiHidden/>
    <w:rsid w:val="009C1425"/>
    <w:rPr>
      <w:rFonts w:ascii="Letter Gothic" w:hAnsi="Letter Gothic"/>
    </w:rPr>
  </w:style>
  <w:style w:type="table" w:styleId="TableGrid">
    <w:name w:val="Table Grid"/>
    <w:basedOn w:val="TableNormal"/>
    <w:rsid w:val="0023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4037435">
      <w:bodyDiv w:val="1"/>
      <w:marLeft w:val="0"/>
      <w:marRight w:val="0"/>
      <w:marTop w:val="0"/>
      <w:marBottom w:val="0"/>
      <w:divBdr>
        <w:top w:val="none" w:sz="0" w:space="0" w:color="auto"/>
        <w:left w:val="none" w:sz="0" w:space="0" w:color="auto"/>
        <w:bottom w:val="none" w:sz="0" w:space="0" w:color="auto"/>
        <w:right w:val="none" w:sz="0" w:space="0" w:color="auto"/>
      </w:divBdr>
    </w:div>
    <w:div w:id="497305416">
      <w:bodyDiv w:val="1"/>
      <w:marLeft w:val="0"/>
      <w:marRight w:val="0"/>
      <w:marTop w:val="0"/>
      <w:marBottom w:val="0"/>
      <w:divBdr>
        <w:top w:val="none" w:sz="0" w:space="0" w:color="auto"/>
        <w:left w:val="none" w:sz="0" w:space="0" w:color="auto"/>
        <w:bottom w:val="none" w:sz="0" w:space="0" w:color="auto"/>
        <w:right w:val="none" w:sz="0" w:space="0" w:color="auto"/>
      </w:divBdr>
    </w:div>
    <w:div w:id="1016421223">
      <w:bodyDiv w:val="1"/>
      <w:marLeft w:val="0"/>
      <w:marRight w:val="0"/>
      <w:marTop w:val="0"/>
      <w:marBottom w:val="0"/>
      <w:divBdr>
        <w:top w:val="none" w:sz="0" w:space="0" w:color="auto"/>
        <w:left w:val="none" w:sz="0" w:space="0" w:color="auto"/>
        <w:bottom w:val="none" w:sz="0" w:space="0" w:color="auto"/>
        <w:right w:val="none" w:sz="0" w:space="0" w:color="auto"/>
      </w:divBdr>
    </w:div>
    <w:div w:id="141840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rr10.nrc.gov/rorp/ip71111-21.html" TargetMode="Externa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adamsxt.nrc.gov/WorkplaceXT/getContent?id=release&amp;vsId=%7B34D87595-2989-42D6-8A60-0888ABFFF96B%7D&amp;objectStoreName=Main.__.Library&amp;objectType=document" TargetMode="External"/><Relationship Id="rId17" Type="http://schemas.openxmlformats.org/officeDocument/2006/relationships/hyperlink" Target="https://adamsxt.nrc.gov/WorkplaceXT/getContent?id=release&amp;vsId=%7B7C450F52-4C3C-4D96-8FE0-32C31079BEE4%7D&amp;objectStoreName=Main.__.Library&amp;objectType=document" TargetMode="Externa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s://adamsxt.nrc.gov/WorkplaceXT/getContent?id=release&amp;vsId=%7B76012086-C005-4A3E-91AA-BC02631D1B1D%7D&amp;objectStoreName=Main.__.Library&amp;objectType=document"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amsxt.nrc.gov/WorkplaceXT/getContent?id=release&amp;vsId=%7BFA8428DB-605C-4E22-87F5-999A38EB3371%7D&amp;objectStoreName=Main.__.Library&amp;objectType=document" TargetMode="Externa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adamsxt.nrc.gov/WorkplaceXT/getContent?id=release&amp;vsId=%7BE4C5A757-182B-4DA5-8DE9-19CB5BB085A1%7D&amp;objectStoreName=Main.__.Library&amp;objectType=document" TargetMode="Externa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rr10.nrc.gov/forum/ic/7111121.html" TargetMode="External"/><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D660-BA9B-45CA-ABA7-5E38D6794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6790</Words>
  <Characters>42268</Characters>
  <Application>Microsoft Office Word</Application>
  <DocSecurity>2</DocSecurity>
  <Lines>352</Lines>
  <Paragraphs>97</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48961</CharactersWithSpaces>
  <SharedDoc>false</SharedDoc>
  <HLinks>
    <vt:vector size="12" baseType="variant">
      <vt:variant>
        <vt:i4>2097197</vt:i4>
      </vt:variant>
      <vt:variant>
        <vt:i4>3</vt:i4>
      </vt:variant>
      <vt:variant>
        <vt:i4>0</vt:i4>
      </vt:variant>
      <vt:variant>
        <vt:i4>5</vt:i4>
      </vt:variant>
      <vt:variant>
        <vt:lpwstr>http://nrr10.nrc.gov/forum/ic/7111121.html</vt:lpwstr>
      </vt:variant>
      <vt:variant>
        <vt:lpwstr/>
      </vt:variant>
      <vt:variant>
        <vt:i4>6094929</vt:i4>
      </vt:variant>
      <vt:variant>
        <vt:i4>0</vt:i4>
      </vt:variant>
      <vt:variant>
        <vt:i4>0</vt:i4>
      </vt:variant>
      <vt:variant>
        <vt:i4>5</vt:i4>
      </vt:variant>
      <vt:variant>
        <vt:lpwstr>http://nrr10.nrc.gov/rorp/ip71111-21.html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
  <cp:keywords/>
  <dc:description/>
  <cp:lastModifiedBy/>
  <cp:revision>1</cp:revision>
  <cp:lastPrinted>2010-04-21T19:56:00Z</cp:lastPrinted>
  <dcterms:created xsi:type="dcterms:W3CDTF">2012-08-16T10:53:00Z</dcterms:created>
  <dcterms:modified xsi:type="dcterms:W3CDTF">2012-08-16T10:53:00Z</dcterms:modified>
</cp:coreProperties>
</file>